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FA8E3" w14:textId="77777777" w:rsidR="00A61BD7" w:rsidRPr="00873D2B" w:rsidRDefault="0045251D" w:rsidP="00044CDB">
      <w:pPr>
        <w:pStyle w:val="Heading2"/>
      </w:pPr>
      <w:bookmarkStart w:id="3" w:name="h.d27jtfsfquok"/>
      <w:bookmarkEnd w:id="3"/>
      <w:r w:rsidRPr="00873D2B">
        <w:t>CHANGE LOG</w:t>
      </w:r>
    </w:p>
    <w:p w14:paraId="456ED7FE" w14:textId="2FABAADF" w:rsidR="0045251D" w:rsidRDefault="0045251D" w:rsidP="0045251D">
      <w:r>
        <w:t xml:space="preserve">The </w:t>
      </w:r>
      <w:r w:rsidRPr="00B653DA">
        <w:rPr>
          <w:i/>
        </w:rPr>
        <w:t>Gre</w:t>
      </w:r>
      <w:r w:rsidR="001E0F9B" w:rsidRPr="00B653DA">
        <w:rPr>
          <w:i/>
        </w:rPr>
        <w:t xml:space="preserve">en Star – Design &amp; As Built </w:t>
      </w:r>
      <w:r w:rsidR="004701B5">
        <w:rPr>
          <w:i/>
        </w:rPr>
        <w:t>NZv1.</w:t>
      </w:r>
      <w:ins w:id="4" w:author="Bhumika Mistry" w:date="2022-02-10T13:57:00Z">
        <w:r w:rsidR="00044CDB">
          <w:rPr>
            <w:i/>
          </w:rPr>
          <w:t>1</w:t>
        </w:r>
      </w:ins>
      <w:del w:id="5" w:author="Bhumika Mistry" w:date="2022-02-10T13:57:00Z">
        <w:r w:rsidR="004701B5" w:rsidDel="00044CDB">
          <w:rPr>
            <w:i/>
          </w:rPr>
          <w:delText>0</w:delText>
        </w:r>
      </w:del>
      <w:r w:rsidRPr="00B653DA">
        <w:rPr>
          <w:i/>
        </w:rPr>
        <w:t xml:space="preserve"> </w:t>
      </w:r>
      <w:r>
        <w:t xml:space="preserve">Submission Templates were originally released in </w:t>
      </w:r>
      <w:del w:id="6" w:author="Bhumika Mistry" w:date="2022-02-10T13:59:00Z">
        <w:r w:rsidR="004701B5" w:rsidDel="00E86186">
          <w:delText>April</w:delText>
        </w:r>
        <w:r w:rsidR="0039210C" w:rsidDel="00E86186">
          <w:delText xml:space="preserve"> </w:delText>
        </w:r>
      </w:del>
      <w:ins w:id="7" w:author="Bhumika Mistry" w:date="2022-02-10T13:59:00Z">
        <w:r w:rsidR="00E86186">
          <w:t xml:space="preserve">March </w:t>
        </w:r>
      </w:ins>
      <w:r w:rsidR="001E0F9B">
        <w:t>20</w:t>
      </w:r>
      <w:ins w:id="8" w:author="Bhumika Mistry" w:date="2022-02-10T13:59:00Z">
        <w:r w:rsidR="00E86186">
          <w:t>22</w:t>
        </w:r>
      </w:ins>
      <w:del w:id="9" w:author="Bhumika Mistry" w:date="2022-02-10T13:59:00Z">
        <w:r w:rsidR="001E0F9B" w:rsidDel="00E86186">
          <w:delText>1</w:delText>
        </w:r>
        <w:r w:rsidR="004701B5" w:rsidDel="00E86186">
          <w:delText>9</w:delText>
        </w:r>
      </w:del>
      <w:r>
        <w:t>. The following table details the most recent version of each Submission Template.</w:t>
      </w:r>
    </w:p>
    <w:tbl>
      <w:tblPr>
        <w:tblStyle w:val="Style1"/>
        <w:tblW w:w="9194" w:type="dxa"/>
        <w:tblBorders>
          <w:top w:val="single" w:sz="4" w:space="0" w:color="1F497D" w:themeColor="text2"/>
          <w:bottom w:val="single" w:sz="4" w:space="0" w:color="1F497D" w:themeColor="text2"/>
          <w:insideH w:val="single" w:sz="4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5194"/>
        <w:gridCol w:w="2000"/>
        <w:gridCol w:w="2000"/>
      </w:tblGrid>
      <w:tr w:rsidR="00533997" w:rsidRPr="00360284" w14:paraId="3D4706E6" w14:textId="77777777" w:rsidTr="00D16C85">
        <w:trPr>
          <w:trHeight w:val="325"/>
        </w:trPr>
        <w:tc>
          <w:tcPr>
            <w:tcW w:w="5194" w:type="dxa"/>
          </w:tcPr>
          <w:p w14:paraId="486108B5" w14:textId="77777777" w:rsidR="00533997" w:rsidRPr="004F0C09" w:rsidRDefault="00533997" w:rsidP="00044CDB">
            <w:pPr>
              <w:pStyle w:val="Heading3"/>
            </w:pPr>
            <w:r w:rsidRPr="004F0C09">
              <w:t>General</w:t>
            </w:r>
          </w:p>
        </w:tc>
        <w:tc>
          <w:tcPr>
            <w:tcW w:w="2000" w:type="dxa"/>
            <w:vAlign w:val="center"/>
          </w:tcPr>
          <w:p w14:paraId="4D97F500" w14:textId="77777777" w:rsidR="00533997" w:rsidRPr="002D18B8" w:rsidRDefault="00533997" w:rsidP="002A1A40">
            <w:pPr>
              <w:spacing w:before="0" w:after="0"/>
              <w:jc w:val="center"/>
              <w:rPr>
                <w:b/>
                <w:szCs w:val="20"/>
              </w:rPr>
            </w:pPr>
            <w:r w:rsidRPr="002D18B8">
              <w:rPr>
                <w:b/>
                <w:szCs w:val="20"/>
              </w:rPr>
              <w:t>Date of Release</w:t>
            </w:r>
          </w:p>
        </w:tc>
        <w:tc>
          <w:tcPr>
            <w:tcW w:w="2000" w:type="dxa"/>
            <w:vAlign w:val="center"/>
          </w:tcPr>
          <w:p w14:paraId="599ED465" w14:textId="77777777" w:rsidR="00533997" w:rsidRPr="002D18B8" w:rsidRDefault="00533997" w:rsidP="002A1A40">
            <w:pPr>
              <w:spacing w:before="0" w:after="0"/>
              <w:jc w:val="center"/>
              <w:rPr>
                <w:b/>
                <w:szCs w:val="20"/>
              </w:rPr>
            </w:pPr>
            <w:r w:rsidRPr="002D18B8">
              <w:rPr>
                <w:b/>
                <w:szCs w:val="20"/>
              </w:rPr>
              <w:t>Release Number</w:t>
            </w:r>
          </w:p>
        </w:tc>
      </w:tr>
      <w:tr w:rsidR="00533997" w:rsidRPr="00360284" w14:paraId="00E9F819" w14:textId="77777777" w:rsidTr="00D16C85">
        <w:trPr>
          <w:trHeight w:val="454"/>
        </w:trPr>
        <w:tc>
          <w:tcPr>
            <w:tcW w:w="5194" w:type="dxa"/>
            <w:vAlign w:val="center"/>
          </w:tcPr>
          <w:p w14:paraId="68E08815" w14:textId="77777777" w:rsidR="00533997" w:rsidRDefault="00533997" w:rsidP="00533997">
            <w:pPr>
              <w:spacing w:before="0" w:after="0"/>
            </w:pPr>
            <w:r>
              <w:t>00B Submission Requirements Checklist</w:t>
            </w:r>
          </w:p>
        </w:tc>
        <w:tc>
          <w:tcPr>
            <w:tcW w:w="2000" w:type="dxa"/>
            <w:vAlign w:val="center"/>
          </w:tcPr>
          <w:p w14:paraId="08D1885D" w14:textId="5702F264" w:rsidR="00533997" w:rsidRPr="00533997" w:rsidRDefault="004701B5" w:rsidP="00B15E93">
            <w:pPr>
              <w:spacing w:before="0" w:after="0"/>
              <w:jc w:val="center"/>
            </w:pPr>
            <w:del w:id="10" w:author="Bhumika Mistry" w:date="2022-02-10T14:00:00Z">
              <w:r w:rsidDel="00E86186">
                <w:delText>11/04/2019</w:delText>
              </w:r>
            </w:del>
            <w:ins w:id="11" w:author="Bhumika Mistry" w:date="2022-02-10T14:00:00Z">
              <w:del w:id="12" w:author="Ting Li" w:date="2022-05-06T13:55:00Z">
                <w:r w:rsidR="00E86186" w:rsidDel="000E1B6E">
                  <w:delText>xx/03/2022</w:delText>
                </w:r>
              </w:del>
            </w:ins>
            <w:ins w:id="13" w:author="Ting Li" w:date="2022-05-06T13:55:00Z">
              <w:r w:rsidR="000E1B6E">
                <w:t>5</w:t>
              </w:r>
              <w:r w:rsidR="000E1B6E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="000E1B6E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</w:p>
        </w:tc>
        <w:tc>
          <w:tcPr>
            <w:tcW w:w="2000" w:type="dxa"/>
            <w:vAlign w:val="center"/>
          </w:tcPr>
          <w:p w14:paraId="69691F7D" w14:textId="4C184CCE" w:rsidR="00533997" w:rsidRPr="00533997" w:rsidRDefault="004701B5" w:rsidP="00B15E93">
            <w:pPr>
              <w:spacing w:before="0" w:after="0"/>
              <w:jc w:val="center"/>
            </w:pPr>
            <w:r>
              <w:t>NZv1.</w:t>
            </w:r>
            <w:ins w:id="14" w:author="Bhumika Mistry" w:date="2022-02-10T13:58:00Z">
              <w:r w:rsidR="00044CDB">
                <w:t>1</w:t>
              </w:r>
            </w:ins>
            <w:del w:id="15" w:author="Bhumika Mistry" w:date="2022-02-10T13:58:00Z">
              <w:r w:rsidDel="00044CDB">
                <w:delText>0</w:delText>
              </w:r>
            </w:del>
          </w:p>
        </w:tc>
      </w:tr>
      <w:tr w:rsidR="00533997" w:rsidRPr="00360284" w14:paraId="1CB28E52" w14:textId="77777777" w:rsidTr="00D16C85">
        <w:trPr>
          <w:trHeight w:val="325"/>
        </w:trPr>
        <w:tc>
          <w:tcPr>
            <w:tcW w:w="5194" w:type="dxa"/>
          </w:tcPr>
          <w:p w14:paraId="7D2729A4" w14:textId="77777777" w:rsidR="00533997" w:rsidRPr="003A3128" w:rsidRDefault="00533997" w:rsidP="00044CDB">
            <w:pPr>
              <w:pStyle w:val="Heading3"/>
              <w:rPr>
                <w:b/>
              </w:rPr>
            </w:pPr>
            <w:r>
              <w:t>MANAGEMENT</w:t>
            </w:r>
          </w:p>
        </w:tc>
        <w:tc>
          <w:tcPr>
            <w:tcW w:w="2000" w:type="dxa"/>
            <w:vAlign w:val="center"/>
          </w:tcPr>
          <w:p w14:paraId="62757435" w14:textId="77777777" w:rsidR="00533997" w:rsidRPr="003A3128" w:rsidRDefault="00533997" w:rsidP="00B15E93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000" w:type="dxa"/>
            <w:vAlign w:val="center"/>
          </w:tcPr>
          <w:p w14:paraId="4EF80A5E" w14:textId="77777777" w:rsidR="00533997" w:rsidRDefault="00533997" w:rsidP="00B15E93">
            <w:pPr>
              <w:spacing w:before="0" w:after="0"/>
              <w:jc w:val="center"/>
              <w:rPr>
                <w:b/>
              </w:rPr>
            </w:pPr>
          </w:p>
        </w:tc>
      </w:tr>
      <w:tr w:rsidR="00533997" w:rsidRPr="00360284" w14:paraId="1831103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90A8EEC" w14:textId="77777777" w:rsidR="00533997" w:rsidRDefault="00533997" w:rsidP="00B15E93">
            <w:pPr>
              <w:spacing w:before="0" w:after="0"/>
            </w:pPr>
            <w:r>
              <w:t>01 Green Star Accredited Professional</w:t>
            </w:r>
          </w:p>
        </w:tc>
        <w:tc>
          <w:tcPr>
            <w:tcW w:w="2000" w:type="dxa"/>
          </w:tcPr>
          <w:p w14:paraId="7519B0DF" w14:textId="77B80251" w:rsidR="00533997" w:rsidRDefault="000E1B6E" w:rsidP="000E1B6E">
            <w:pPr>
              <w:pStyle w:val="Bullettext"/>
            </w:pPr>
            <w:ins w:id="16" w:author="Ting Li" w:date="2022-05-06T13:55:00Z">
              <w:r>
                <w:t>5</w:t>
              </w:r>
              <w:r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17" w:author="Bhumika Mistry" w:date="2022-02-10T14:13:00Z">
              <w:del w:id="18" w:author="Ting Li" w:date="2022-05-06T13:55:00Z">
                <w:r w:rsidR="00B861C8" w:rsidDel="000E1B6E">
                  <w:delText>xx/03/2022</w:delText>
                </w:r>
              </w:del>
            </w:ins>
            <w:del w:id="19" w:author="Bhumika Mistry" w:date="2022-02-10T14:13:00Z">
              <w:r w:rsidR="004701B5" w:rsidDel="00B861C8">
                <w:delText>11/04/2019</w:delText>
              </w:r>
            </w:del>
          </w:p>
        </w:tc>
        <w:tc>
          <w:tcPr>
            <w:tcW w:w="2000" w:type="dxa"/>
          </w:tcPr>
          <w:p w14:paraId="75A3639A" w14:textId="085659C1" w:rsidR="00533997" w:rsidRDefault="004701B5" w:rsidP="000E1B6E">
            <w:pPr>
              <w:pStyle w:val="Bullettext"/>
            </w:pPr>
            <w:r>
              <w:t>NZv1.</w:t>
            </w:r>
            <w:ins w:id="20" w:author="Bhumika Mistry" w:date="2022-02-10T13:58:00Z">
              <w:r w:rsidR="00044CDB">
                <w:t>1</w:t>
              </w:r>
            </w:ins>
            <w:del w:id="21" w:author="Bhumika Mistry" w:date="2022-02-10T13:58:00Z">
              <w:r w:rsidDel="00044CDB">
                <w:delText>0</w:delText>
              </w:r>
            </w:del>
          </w:p>
        </w:tc>
      </w:tr>
      <w:tr w:rsidR="00533997" w:rsidRPr="00360284" w14:paraId="69A0380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D48F9C2" w14:textId="77777777" w:rsidR="00533997" w:rsidRDefault="00533997" w:rsidP="00B15E93">
            <w:pPr>
              <w:spacing w:before="0" w:after="0"/>
            </w:pPr>
            <w:r>
              <w:t>02 Commissioning and Tuning</w:t>
            </w:r>
          </w:p>
        </w:tc>
        <w:tc>
          <w:tcPr>
            <w:tcW w:w="2000" w:type="dxa"/>
          </w:tcPr>
          <w:p w14:paraId="63A25C25" w14:textId="7978B353" w:rsidR="00533997" w:rsidRDefault="000E1B6E" w:rsidP="000E1B6E">
            <w:pPr>
              <w:pStyle w:val="Bullettext"/>
            </w:pPr>
            <w:ins w:id="22" w:author="Ting Li" w:date="2022-05-06T13:55:00Z">
              <w:r>
                <w:t>5</w:t>
              </w:r>
              <w:r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3" w:author="Bhumika Mistry" w:date="2022-02-10T15:03:00Z">
              <w:del w:id="24" w:author="Ting Li" w:date="2022-05-06T13:55:00Z">
                <w:r w:rsidR="00C175D8" w:rsidDel="000E1B6E">
                  <w:delText>xx/03/2022</w:delText>
                </w:r>
              </w:del>
            </w:ins>
            <w:del w:id="25" w:author="Bhumika Mistry" w:date="2022-02-10T15:03:00Z">
              <w:r w:rsidR="004701B5" w:rsidDel="00C175D8">
                <w:delText>11/04/2019</w:delText>
              </w:r>
            </w:del>
          </w:p>
        </w:tc>
        <w:tc>
          <w:tcPr>
            <w:tcW w:w="2000" w:type="dxa"/>
          </w:tcPr>
          <w:p w14:paraId="66B5DB05" w14:textId="2413C4B0" w:rsidR="00533997" w:rsidRDefault="004701B5" w:rsidP="000E1B6E">
            <w:pPr>
              <w:pStyle w:val="Bullettext"/>
            </w:pPr>
            <w:r>
              <w:t>NZv1.</w:t>
            </w:r>
            <w:ins w:id="26" w:author="Bhumika Mistry" w:date="2022-02-10T13:58:00Z">
              <w:r w:rsidR="00044CDB">
                <w:t>1</w:t>
              </w:r>
            </w:ins>
            <w:del w:id="27" w:author="Bhumika Mistry" w:date="2022-02-10T13:58:00Z">
              <w:r w:rsidDel="00044CDB">
                <w:delText>0</w:delText>
              </w:r>
            </w:del>
          </w:p>
        </w:tc>
      </w:tr>
      <w:tr w:rsidR="00533997" w:rsidRPr="00360284" w14:paraId="443D8E9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291CC31" w14:textId="77777777" w:rsidR="00533997" w:rsidRDefault="00533997" w:rsidP="00B15E93">
            <w:pPr>
              <w:spacing w:before="0" w:after="0"/>
            </w:pPr>
            <w:r>
              <w:t>03 Adaptation and Resilience</w:t>
            </w:r>
          </w:p>
        </w:tc>
        <w:tc>
          <w:tcPr>
            <w:tcW w:w="2000" w:type="dxa"/>
          </w:tcPr>
          <w:p w14:paraId="6E534C5D" w14:textId="22F71A9D" w:rsidR="00533997" w:rsidRDefault="000E1B6E" w:rsidP="000E1B6E">
            <w:pPr>
              <w:pStyle w:val="Bullettext"/>
            </w:pPr>
            <w:ins w:id="28" w:author="Ting Li" w:date="2022-05-06T13:56:00Z">
              <w:r>
                <w:t>5</w:t>
              </w:r>
              <w:r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9" w:author="Bhumika Mistry" w:date="2022-02-10T15:03:00Z">
              <w:del w:id="30" w:author="Ting Li" w:date="2022-05-06T13:56:00Z">
                <w:r w:rsidR="00C175D8" w:rsidDel="000E1B6E">
                  <w:delText>xx/03/2022</w:delText>
                </w:r>
              </w:del>
            </w:ins>
            <w:del w:id="31" w:author="Bhumika Mistry" w:date="2022-02-10T15:03:00Z">
              <w:r w:rsidR="004701B5" w:rsidDel="00C175D8">
                <w:delText>11/04/2019</w:delText>
              </w:r>
            </w:del>
          </w:p>
        </w:tc>
        <w:tc>
          <w:tcPr>
            <w:tcW w:w="2000" w:type="dxa"/>
          </w:tcPr>
          <w:p w14:paraId="0CA58074" w14:textId="48E7C9F6" w:rsidR="00533997" w:rsidRDefault="004701B5" w:rsidP="000E1B6E">
            <w:pPr>
              <w:pStyle w:val="Bullettext"/>
            </w:pPr>
            <w:r>
              <w:t>NZv1.</w:t>
            </w:r>
            <w:ins w:id="32" w:author="Bhumika Mistry" w:date="2022-02-10T13:58:00Z">
              <w:r w:rsidR="00044CDB">
                <w:t>1</w:t>
              </w:r>
            </w:ins>
            <w:del w:id="33" w:author="Bhumika Mistry" w:date="2022-02-10T13:58:00Z">
              <w:r w:rsidDel="00044CDB">
                <w:delText>0</w:delText>
              </w:r>
            </w:del>
          </w:p>
        </w:tc>
      </w:tr>
      <w:tr w:rsidR="00533997" w:rsidRPr="00360284" w14:paraId="017EF202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8936C3B" w14:textId="77777777" w:rsidR="00533997" w:rsidRDefault="00533997" w:rsidP="00B15E93">
            <w:pPr>
              <w:spacing w:before="0" w:after="0"/>
            </w:pPr>
            <w:r>
              <w:t>04 Building Information</w:t>
            </w:r>
          </w:p>
        </w:tc>
        <w:tc>
          <w:tcPr>
            <w:tcW w:w="2000" w:type="dxa"/>
          </w:tcPr>
          <w:p w14:paraId="1AABCA35" w14:textId="2D34D26D" w:rsidR="00533997" w:rsidRDefault="000E1B6E" w:rsidP="000E1B6E">
            <w:pPr>
              <w:pStyle w:val="Bullettext"/>
            </w:pPr>
            <w:ins w:id="34" w:author="Ting Li" w:date="2022-05-06T13:56:00Z">
              <w:r>
                <w:t>5</w:t>
              </w:r>
              <w:r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35" w:author="Bhumika Mistry" w:date="2022-02-10T15:03:00Z">
              <w:del w:id="36" w:author="Ting Li" w:date="2022-05-06T13:56:00Z">
                <w:r w:rsidR="00C175D8" w:rsidDel="000E1B6E">
                  <w:delText>xx/03/2022</w:delText>
                </w:r>
              </w:del>
            </w:ins>
            <w:del w:id="37" w:author="Bhumika Mistry" w:date="2022-02-10T15:03:00Z">
              <w:r w:rsidR="004701B5" w:rsidDel="00C175D8">
                <w:delText>11/04/2019</w:delText>
              </w:r>
            </w:del>
          </w:p>
        </w:tc>
        <w:tc>
          <w:tcPr>
            <w:tcW w:w="2000" w:type="dxa"/>
          </w:tcPr>
          <w:p w14:paraId="4B7924A0" w14:textId="3134ACD8" w:rsidR="00533997" w:rsidRDefault="004701B5" w:rsidP="000E1B6E">
            <w:pPr>
              <w:pStyle w:val="Bullettext"/>
            </w:pPr>
            <w:r>
              <w:t>NZv1.</w:t>
            </w:r>
            <w:ins w:id="38" w:author="Bhumika Mistry" w:date="2022-02-10T13:58:00Z">
              <w:r w:rsidR="00044CDB">
                <w:t>1</w:t>
              </w:r>
            </w:ins>
            <w:del w:id="39" w:author="Bhumika Mistry" w:date="2022-02-10T13:58:00Z">
              <w:r w:rsidDel="00044CDB">
                <w:delText>0</w:delText>
              </w:r>
            </w:del>
          </w:p>
        </w:tc>
      </w:tr>
      <w:tr w:rsidR="000E1B6E" w:rsidRPr="00360284" w14:paraId="049257C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E16EF12" w14:textId="77777777" w:rsidR="000E1B6E" w:rsidRDefault="000E1B6E" w:rsidP="000E1B6E">
            <w:pPr>
              <w:spacing w:before="0" w:after="0"/>
            </w:pPr>
            <w:r>
              <w:t>05 Commitment to Performance</w:t>
            </w:r>
          </w:p>
        </w:tc>
        <w:tc>
          <w:tcPr>
            <w:tcW w:w="2000" w:type="dxa"/>
          </w:tcPr>
          <w:p w14:paraId="50DE7628" w14:textId="0B5904D2" w:rsidR="000E1B6E" w:rsidRDefault="000E1B6E" w:rsidP="000E1B6E">
            <w:pPr>
              <w:pStyle w:val="Bullettext"/>
            </w:pPr>
            <w:ins w:id="40" w:author="Ting Li" w:date="2022-05-06T13:56:00Z">
              <w:r w:rsidRPr="008B64E5">
                <w:t>5</w:t>
              </w:r>
              <w:r w:rsidRPr="008B64E5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8B64E5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41" w:author="Bhumika Mistry" w:date="2022-02-10T15:03:00Z">
              <w:del w:id="42" w:author="Ting Li" w:date="2022-05-06T13:56:00Z">
                <w:r w:rsidDel="008D3284">
                  <w:delText>xx/03/2022</w:delText>
                </w:r>
              </w:del>
            </w:ins>
            <w:del w:id="43" w:author="Ting Li" w:date="2022-05-06T13:56:00Z">
              <w:r w:rsidDel="008D3284">
                <w:delText>11/04/2019</w:delText>
              </w:r>
            </w:del>
          </w:p>
        </w:tc>
        <w:tc>
          <w:tcPr>
            <w:tcW w:w="2000" w:type="dxa"/>
          </w:tcPr>
          <w:p w14:paraId="0167C237" w14:textId="7B46DC01" w:rsidR="000E1B6E" w:rsidRDefault="000E1B6E" w:rsidP="000E1B6E">
            <w:pPr>
              <w:pStyle w:val="Bullettext"/>
            </w:pPr>
            <w:r>
              <w:t>NZv1.</w:t>
            </w:r>
            <w:ins w:id="44" w:author="Bhumika Mistry" w:date="2022-02-10T13:58:00Z">
              <w:r>
                <w:t>1</w:t>
              </w:r>
            </w:ins>
            <w:del w:id="45" w:author="Bhumika Mistry" w:date="2022-02-10T13:58:00Z">
              <w:r w:rsidDel="00044CDB">
                <w:delText>0</w:delText>
              </w:r>
            </w:del>
          </w:p>
        </w:tc>
      </w:tr>
      <w:tr w:rsidR="000E1B6E" w:rsidRPr="00360284" w14:paraId="2F51D7BB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D3D3B30" w14:textId="77777777" w:rsidR="000E1B6E" w:rsidRDefault="000E1B6E" w:rsidP="000E1B6E">
            <w:pPr>
              <w:spacing w:before="0" w:after="0"/>
            </w:pPr>
            <w:r>
              <w:t>06 Metering and Monitoring</w:t>
            </w:r>
          </w:p>
        </w:tc>
        <w:tc>
          <w:tcPr>
            <w:tcW w:w="2000" w:type="dxa"/>
          </w:tcPr>
          <w:p w14:paraId="31148EFE" w14:textId="5510D00B" w:rsidR="000E1B6E" w:rsidRDefault="000E1B6E" w:rsidP="000E1B6E">
            <w:pPr>
              <w:pStyle w:val="Bullettext"/>
            </w:pPr>
            <w:ins w:id="46" w:author="Ting Li" w:date="2022-05-06T13:56:00Z">
              <w:r w:rsidRPr="008B64E5">
                <w:t>5</w:t>
              </w:r>
              <w:r w:rsidRPr="008B64E5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8B64E5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47" w:author="Bhumika Mistry" w:date="2022-02-10T15:03:00Z">
              <w:del w:id="48" w:author="Ting Li" w:date="2022-05-06T13:56:00Z">
                <w:r w:rsidDel="008D3284">
                  <w:delText>xx/03/2022</w:delText>
                </w:r>
              </w:del>
            </w:ins>
            <w:del w:id="49" w:author="Ting Li" w:date="2022-05-06T13:56:00Z">
              <w:r w:rsidDel="008D3284">
                <w:delText>11/04/2019</w:delText>
              </w:r>
            </w:del>
          </w:p>
        </w:tc>
        <w:tc>
          <w:tcPr>
            <w:tcW w:w="2000" w:type="dxa"/>
          </w:tcPr>
          <w:p w14:paraId="7CBE65BC" w14:textId="48F72C0A" w:rsidR="000E1B6E" w:rsidRDefault="000E1B6E" w:rsidP="000E1B6E">
            <w:pPr>
              <w:pStyle w:val="Bullettext"/>
            </w:pPr>
            <w:r>
              <w:t>NZv1.</w:t>
            </w:r>
            <w:ins w:id="50" w:author="Bhumika Mistry" w:date="2022-02-10T13:58:00Z">
              <w:r>
                <w:t>1</w:t>
              </w:r>
            </w:ins>
            <w:del w:id="51" w:author="Bhumika Mistry" w:date="2022-02-10T13:58:00Z">
              <w:r w:rsidDel="00044CDB">
                <w:delText>0</w:delText>
              </w:r>
            </w:del>
          </w:p>
        </w:tc>
      </w:tr>
      <w:tr w:rsidR="000E1B6E" w:rsidRPr="00360284" w14:paraId="2A863CE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1CDF347" w14:textId="77777777" w:rsidR="000E1B6E" w:rsidRDefault="000E1B6E" w:rsidP="000E1B6E">
            <w:pPr>
              <w:spacing w:before="0" w:after="0"/>
            </w:pPr>
            <w:r>
              <w:t>07 Responsible Construction Practices</w:t>
            </w:r>
          </w:p>
        </w:tc>
        <w:tc>
          <w:tcPr>
            <w:tcW w:w="2000" w:type="dxa"/>
          </w:tcPr>
          <w:p w14:paraId="04FADC8A" w14:textId="66013C40" w:rsidR="000E1B6E" w:rsidRDefault="000E1B6E" w:rsidP="000E1B6E">
            <w:pPr>
              <w:pStyle w:val="Bullettext"/>
            </w:pPr>
            <w:ins w:id="52" w:author="Ting Li" w:date="2022-05-06T13:56:00Z">
              <w:r w:rsidRPr="008B64E5">
                <w:t>5</w:t>
              </w:r>
              <w:r w:rsidRPr="008B64E5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8B64E5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53" w:author="Bhumika Mistry" w:date="2022-02-10T15:03:00Z">
              <w:del w:id="54" w:author="Ting Li" w:date="2022-05-06T13:56:00Z">
                <w:r w:rsidDel="008D3284">
                  <w:delText>xx/03/2022</w:delText>
                </w:r>
              </w:del>
            </w:ins>
            <w:del w:id="55" w:author="Ting Li" w:date="2022-05-06T13:56:00Z">
              <w:r w:rsidDel="008D3284">
                <w:delText>11/04/2019</w:delText>
              </w:r>
            </w:del>
          </w:p>
        </w:tc>
        <w:tc>
          <w:tcPr>
            <w:tcW w:w="2000" w:type="dxa"/>
          </w:tcPr>
          <w:p w14:paraId="26EB436C" w14:textId="2C057D15" w:rsidR="000E1B6E" w:rsidRDefault="000E1B6E" w:rsidP="000E1B6E">
            <w:pPr>
              <w:pStyle w:val="Bullettext"/>
            </w:pPr>
            <w:r>
              <w:t>NZv1.</w:t>
            </w:r>
            <w:ins w:id="56" w:author="Bhumika Mistry" w:date="2022-02-10T13:58:00Z">
              <w:r>
                <w:t>1</w:t>
              </w:r>
            </w:ins>
            <w:del w:id="57" w:author="Bhumika Mistry" w:date="2022-02-10T13:58:00Z">
              <w:r w:rsidDel="00044CDB">
                <w:delText>0</w:delText>
              </w:r>
            </w:del>
          </w:p>
        </w:tc>
      </w:tr>
      <w:tr w:rsidR="000E1B6E" w:rsidRPr="00360284" w14:paraId="17E5D33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ADC673A" w14:textId="77777777" w:rsidR="000E1B6E" w:rsidRDefault="000E1B6E" w:rsidP="000E1B6E">
            <w:pPr>
              <w:spacing w:before="0" w:after="0"/>
            </w:pPr>
            <w:r>
              <w:t>08 Operational Waste</w:t>
            </w:r>
          </w:p>
        </w:tc>
        <w:tc>
          <w:tcPr>
            <w:tcW w:w="2000" w:type="dxa"/>
          </w:tcPr>
          <w:p w14:paraId="74710411" w14:textId="31F9F0DB" w:rsidR="000E1B6E" w:rsidRDefault="000E1B6E" w:rsidP="000E1B6E">
            <w:pPr>
              <w:pStyle w:val="Bullettext"/>
            </w:pPr>
            <w:ins w:id="58" w:author="Ting Li" w:date="2022-05-06T13:56:00Z">
              <w:r w:rsidRPr="008B64E5">
                <w:t>5</w:t>
              </w:r>
              <w:r w:rsidRPr="008B64E5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8B64E5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59" w:author="Bhumika Mistry" w:date="2022-02-10T15:04:00Z">
              <w:del w:id="60" w:author="Ting Li" w:date="2022-05-06T13:56:00Z">
                <w:r w:rsidDel="008D3284">
                  <w:delText>xx/03/2022</w:delText>
                </w:r>
              </w:del>
            </w:ins>
            <w:del w:id="61" w:author="Ting Li" w:date="2022-05-06T13:56:00Z">
              <w:r w:rsidDel="008D3284">
                <w:delText>11/04/2019</w:delText>
              </w:r>
            </w:del>
          </w:p>
        </w:tc>
        <w:tc>
          <w:tcPr>
            <w:tcW w:w="2000" w:type="dxa"/>
          </w:tcPr>
          <w:p w14:paraId="2EB604E0" w14:textId="779A25A5" w:rsidR="000E1B6E" w:rsidRDefault="000E1B6E" w:rsidP="000E1B6E">
            <w:pPr>
              <w:pStyle w:val="Bullettext"/>
            </w:pPr>
            <w:r>
              <w:t>NZv1.</w:t>
            </w:r>
            <w:ins w:id="62" w:author="Bhumika Mistry" w:date="2022-02-10T13:58:00Z">
              <w:r>
                <w:t>1</w:t>
              </w:r>
            </w:ins>
            <w:del w:id="63" w:author="Bhumika Mistry" w:date="2022-02-10T13:58:00Z">
              <w:r w:rsidDel="00044CDB">
                <w:delText>0</w:delText>
              </w:r>
            </w:del>
          </w:p>
        </w:tc>
      </w:tr>
      <w:tr w:rsidR="00533997" w:rsidRPr="00360284" w14:paraId="00233B8E" w14:textId="77777777" w:rsidTr="00D16C85">
        <w:trPr>
          <w:trHeight w:val="70"/>
        </w:trPr>
        <w:tc>
          <w:tcPr>
            <w:tcW w:w="9194" w:type="dxa"/>
            <w:gridSpan w:val="3"/>
            <w:vAlign w:val="center"/>
          </w:tcPr>
          <w:p w14:paraId="66E52758" w14:textId="77777777" w:rsidR="00533997" w:rsidRDefault="00533997" w:rsidP="00044CDB">
            <w:pPr>
              <w:pStyle w:val="Heading3"/>
            </w:pPr>
            <w:r>
              <w:t>Indoor Environment Quality</w:t>
            </w:r>
          </w:p>
        </w:tc>
      </w:tr>
      <w:tr w:rsidR="000E1B6E" w:rsidRPr="00360284" w14:paraId="2765531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2B06F3B" w14:textId="77777777" w:rsidR="000E1B6E" w:rsidRDefault="000E1B6E" w:rsidP="000E1B6E">
            <w:pPr>
              <w:spacing w:before="0" w:after="0"/>
            </w:pPr>
            <w:r>
              <w:t>09 Indoor Air Quality</w:t>
            </w:r>
          </w:p>
        </w:tc>
        <w:tc>
          <w:tcPr>
            <w:tcW w:w="2000" w:type="dxa"/>
          </w:tcPr>
          <w:p w14:paraId="25A81090" w14:textId="536E0EF1" w:rsidR="000E1B6E" w:rsidRDefault="000E1B6E" w:rsidP="000E1B6E">
            <w:pPr>
              <w:pStyle w:val="Bullettext"/>
            </w:pPr>
            <w:ins w:id="64" w:author="Ting Li" w:date="2022-05-06T13:56:00Z">
              <w:r w:rsidRPr="004B2260">
                <w:t>5</w:t>
              </w:r>
              <w:r w:rsidRPr="004B2260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4B2260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65" w:author="Bhumika Mistry" w:date="2022-02-10T15:07:00Z">
              <w:del w:id="66" w:author="Ting Li" w:date="2022-05-06T13:56:00Z">
                <w:r w:rsidDel="00365F49">
                  <w:delText>xx/03/2022</w:delText>
                </w:r>
              </w:del>
            </w:ins>
            <w:del w:id="67" w:author="Ting Li" w:date="2022-05-06T13:56:00Z">
              <w:r w:rsidDel="00365F49">
                <w:delText>11/04/2019</w:delText>
              </w:r>
            </w:del>
          </w:p>
        </w:tc>
        <w:tc>
          <w:tcPr>
            <w:tcW w:w="2000" w:type="dxa"/>
          </w:tcPr>
          <w:p w14:paraId="3B903C47" w14:textId="23105E5C" w:rsidR="000E1B6E" w:rsidRDefault="000E1B6E" w:rsidP="000E1B6E">
            <w:pPr>
              <w:pStyle w:val="Bullettext"/>
            </w:pPr>
            <w:r>
              <w:t>NZv1.</w:t>
            </w:r>
            <w:ins w:id="68" w:author="Bhumika Mistry" w:date="2022-02-10T13:58:00Z">
              <w:r>
                <w:t>1</w:t>
              </w:r>
            </w:ins>
            <w:del w:id="69" w:author="Bhumika Mistry" w:date="2022-02-10T13:58:00Z">
              <w:r w:rsidDel="00044CDB">
                <w:delText>0</w:delText>
              </w:r>
            </w:del>
          </w:p>
        </w:tc>
      </w:tr>
      <w:tr w:rsidR="000E1B6E" w:rsidRPr="00360284" w14:paraId="03127A6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530CD3A" w14:textId="77777777" w:rsidR="000E1B6E" w:rsidRDefault="000E1B6E" w:rsidP="000E1B6E">
            <w:pPr>
              <w:spacing w:before="0" w:after="0"/>
            </w:pPr>
            <w:r>
              <w:t>10 Acoustic Comfort</w:t>
            </w:r>
          </w:p>
        </w:tc>
        <w:tc>
          <w:tcPr>
            <w:tcW w:w="2000" w:type="dxa"/>
          </w:tcPr>
          <w:p w14:paraId="6C3E154A" w14:textId="1576979C" w:rsidR="000E1B6E" w:rsidRDefault="000E1B6E" w:rsidP="000E1B6E">
            <w:pPr>
              <w:pStyle w:val="Bullettext"/>
            </w:pPr>
            <w:ins w:id="70" w:author="Ting Li" w:date="2022-05-06T13:56:00Z">
              <w:r w:rsidRPr="004B2260">
                <w:t>5</w:t>
              </w:r>
              <w:r w:rsidRPr="004B2260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4B2260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71" w:author="Bhumika Mistry" w:date="2022-02-10T15:07:00Z">
              <w:del w:id="72" w:author="Ting Li" w:date="2022-05-06T13:56:00Z">
                <w:r w:rsidDel="00365F49">
                  <w:delText>xx/03/2022</w:delText>
                </w:r>
              </w:del>
            </w:ins>
            <w:del w:id="73" w:author="Ting Li" w:date="2022-05-06T13:56:00Z">
              <w:r w:rsidDel="00365F49">
                <w:delText>11/04/2019</w:delText>
              </w:r>
            </w:del>
          </w:p>
        </w:tc>
        <w:tc>
          <w:tcPr>
            <w:tcW w:w="2000" w:type="dxa"/>
          </w:tcPr>
          <w:p w14:paraId="24C3B564" w14:textId="6BE6C95A" w:rsidR="000E1B6E" w:rsidRDefault="000E1B6E" w:rsidP="000E1B6E">
            <w:pPr>
              <w:pStyle w:val="Bullettext"/>
            </w:pPr>
            <w:r>
              <w:t>NZv1.</w:t>
            </w:r>
            <w:ins w:id="74" w:author="Bhumika Mistry" w:date="2022-02-10T13:58:00Z">
              <w:r>
                <w:t>1</w:t>
              </w:r>
            </w:ins>
            <w:del w:id="75" w:author="Bhumika Mistry" w:date="2022-02-10T13:58:00Z">
              <w:r w:rsidDel="00044CDB">
                <w:delText>0</w:delText>
              </w:r>
            </w:del>
          </w:p>
        </w:tc>
      </w:tr>
      <w:tr w:rsidR="000E1B6E" w:rsidRPr="00360284" w14:paraId="32637068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6EE4FF3" w14:textId="77777777" w:rsidR="000E1B6E" w:rsidRDefault="000E1B6E" w:rsidP="000E1B6E">
            <w:pPr>
              <w:spacing w:before="0" w:after="0"/>
            </w:pPr>
            <w:r>
              <w:t>11 Lighting Comfort</w:t>
            </w:r>
          </w:p>
        </w:tc>
        <w:tc>
          <w:tcPr>
            <w:tcW w:w="2000" w:type="dxa"/>
          </w:tcPr>
          <w:p w14:paraId="2F7E26A0" w14:textId="245EF4A7" w:rsidR="000E1B6E" w:rsidRDefault="000E1B6E" w:rsidP="000E1B6E">
            <w:pPr>
              <w:pStyle w:val="Bullettext"/>
            </w:pPr>
            <w:ins w:id="76" w:author="Ting Li" w:date="2022-05-06T13:56:00Z">
              <w:r w:rsidRPr="004B2260">
                <w:t>5</w:t>
              </w:r>
              <w:r w:rsidRPr="004B2260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4B2260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77" w:author="Bhumika Mistry" w:date="2022-02-10T15:07:00Z">
              <w:del w:id="78" w:author="Ting Li" w:date="2022-05-06T13:56:00Z">
                <w:r w:rsidDel="00365F49">
                  <w:delText>xx/03/2022</w:delText>
                </w:r>
              </w:del>
            </w:ins>
            <w:del w:id="79" w:author="Ting Li" w:date="2022-05-06T13:56:00Z">
              <w:r w:rsidDel="00365F49">
                <w:delText>11/04/2019</w:delText>
              </w:r>
            </w:del>
          </w:p>
        </w:tc>
        <w:tc>
          <w:tcPr>
            <w:tcW w:w="2000" w:type="dxa"/>
          </w:tcPr>
          <w:p w14:paraId="159C9095" w14:textId="3CA514A9" w:rsidR="000E1B6E" w:rsidRDefault="000E1B6E" w:rsidP="000E1B6E">
            <w:pPr>
              <w:pStyle w:val="Bullettext"/>
            </w:pPr>
            <w:r>
              <w:t>NZv1.</w:t>
            </w:r>
            <w:ins w:id="80" w:author="Bhumika Mistry" w:date="2022-02-10T13:58:00Z">
              <w:r>
                <w:t>1</w:t>
              </w:r>
            </w:ins>
            <w:del w:id="81" w:author="Bhumika Mistry" w:date="2022-02-10T13:58:00Z">
              <w:r w:rsidDel="00044CDB">
                <w:delText>0</w:delText>
              </w:r>
            </w:del>
          </w:p>
        </w:tc>
      </w:tr>
      <w:tr w:rsidR="000E1B6E" w:rsidRPr="00360284" w14:paraId="1684A862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BDC1C2D" w14:textId="77777777" w:rsidR="000E1B6E" w:rsidRDefault="000E1B6E" w:rsidP="000E1B6E">
            <w:pPr>
              <w:spacing w:before="0" w:after="0"/>
            </w:pPr>
            <w:r>
              <w:t>12 Visual Comfort</w:t>
            </w:r>
          </w:p>
        </w:tc>
        <w:tc>
          <w:tcPr>
            <w:tcW w:w="2000" w:type="dxa"/>
          </w:tcPr>
          <w:p w14:paraId="3631AE62" w14:textId="0DEBDDD7" w:rsidR="000E1B6E" w:rsidRDefault="000E1B6E" w:rsidP="000E1B6E">
            <w:pPr>
              <w:pStyle w:val="Bullettext"/>
            </w:pPr>
            <w:ins w:id="82" w:author="Ting Li" w:date="2022-05-06T13:56:00Z">
              <w:r w:rsidRPr="004B2260">
                <w:t>5</w:t>
              </w:r>
              <w:r w:rsidRPr="004B2260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4B2260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83" w:author="Bhumika Mistry" w:date="2022-02-10T15:08:00Z">
              <w:del w:id="84" w:author="Ting Li" w:date="2022-05-06T13:56:00Z">
                <w:r w:rsidDel="00365F49">
                  <w:delText>xx/03/2022</w:delText>
                </w:r>
              </w:del>
            </w:ins>
            <w:del w:id="85" w:author="Ting Li" w:date="2022-05-06T13:56:00Z">
              <w:r w:rsidDel="00365F49">
                <w:delText>11/04/2019</w:delText>
              </w:r>
            </w:del>
          </w:p>
        </w:tc>
        <w:tc>
          <w:tcPr>
            <w:tcW w:w="2000" w:type="dxa"/>
          </w:tcPr>
          <w:p w14:paraId="2AFBBCBF" w14:textId="4F74276C" w:rsidR="000E1B6E" w:rsidRDefault="000E1B6E" w:rsidP="000E1B6E">
            <w:pPr>
              <w:pStyle w:val="Bullettext"/>
            </w:pPr>
            <w:r>
              <w:t>NZv1.</w:t>
            </w:r>
            <w:ins w:id="86" w:author="Bhumika Mistry" w:date="2022-02-10T13:58:00Z">
              <w:r>
                <w:t>1</w:t>
              </w:r>
            </w:ins>
            <w:del w:id="87" w:author="Bhumika Mistry" w:date="2022-02-10T13:58:00Z">
              <w:r w:rsidDel="00044CDB">
                <w:delText>0</w:delText>
              </w:r>
            </w:del>
          </w:p>
        </w:tc>
      </w:tr>
      <w:tr w:rsidR="000E1B6E" w:rsidRPr="00360284" w14:paraId="2A6FC41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A3C6588" w14:textId="77777777" w:rsidR="000E1B6E" w:rsidRDefault="000E1B6E" w:rsidP="000E1B6E">
            <w:pPr>
              <w:spacing w:before="0" w:after="0"/>
            </w:pPr>
            <w:r>
              <w:t>13 Indoor Pollutants</w:t>
            </w:r>
          </w:p>
        </w:tc>
        <w:tc>
          <w:tcPr>
            <w:tcW w:w="2000" w:type="dxa"/>
          </w:tcPr>
          <w:p w14:paraId="7A0FF981" w14:textId="1CC85A5A" w:rsidR="000E1B6E" w:rsidRDefault="000E1B6E" w:rsidP="000E1B6E">
            <w:pPr>
              <w:pStyle w:val="Bullettext"/>
            </w:pPr>
            <w:ins w:id="88" w:author="Ting Li" w:date="2022-05-06T13:56:00Z">
              <w:r w:rsidRPr="004B2260">
                <w:t>5</w:t>
              </w:r>
              <w:r w:rsidRPr="004B2260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4B2260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89" w:author="Bhumika Mistry" w:date="2022-02-10T15:08:00Z">
              <w:del w:id="90" w:author="Ting Li" w:date="2022-05-06T13:56:00Z">
                <w:r w:rsidDel="00365F49">
                  <w:delText>xx/03/2022</w:delText>
                </w:r>
              </w:del>
            </w:ins>
            <w:del w:id="91" w:author="Ting Li" w:date="2022-05-06T13:56:00Z">
              <w:r w:rsidDel="00365F49">
                <w:delText>11/04/2019</w:delText>
              </w:r>
            </w:del>
          </w:p>
        </w:tc>
        <w:tc>
          <w:tcPr>
            <w:tcW w:w="2000" w:type="dxa"/>
          </w:tcPr>
          <w:p w14:paraId="51E3C7AB" w14:textId="2D9C9689" w:rsidR="000E1B6E" w:rsidRDefault="000E1B6E" w:rsidP="000E1B6E">
            <w:pPr>
              <w:pStyle w:val="Bullettext"/>
            </w:pPr>
            <w:r>
              <w:t>NZv1.</w:t>
            </w:r>
            <w:ins w:id="92" w:author="Bhumika Mistry" w:date="2022-02-10T13:58:00Z">
              <w:r>
                <w:t>1</w:t>
              </w:r>
            </w:ins>
            <w:del w:id="93" w:author="Bhumika Mistry" w:date="2022-02-10T13:58:00Z">
              <w:r w:rsidDel="00044CDB">
                <w:delText>0</w:delText>
              </w:r>
            </w:del>
          </w:p>
        </w:tc>
      </w:tr>
      <w:tr w:rsidR="000E1B6E" w:rsidRPr="00360284" w14:paraId="1808FD1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CC16498" w14:textId="77777777" w:rsidR="000E1B6E" w:rsidRDefault="000E1B6E" w:rsidP="000E1B6E">
            <w:pPr>
              <w:spacing w:before="0" w:after="0"/>
            </w:pPr>
            <w:r>
              <w:t>14 Thermal Comfort</w:t>
            </w:r>
          </w:p>
        </w:tc>
        <w:tc>
          <w:tcPr>
            <w:tcW w:w="2000" w:type="dxa"/>
          </w:tcPr>
          <w:p w14:paraId="423CD956" w14:textId="490211CB" w:rsidR="000E1B6E" w:rsidRDefault="000E1B6E" w:rsidP="000E1B6E">
            <w:pPr>
              <w:pStyle w:val="Bullettext"/>
            </w:pPr>
            <w:ins w:id="94" w:author="Ting Li" w:date="2022-05-06T13:56:00Z">
              <w:r w:rsidRPr="004B2260">
                <w:t>5</w:t>
              </w:r>
              <w:r w:rsidRPr="004B2260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4B2260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95" w:author="Bhumika Mistry" w:date="2022-02-10T15:08:00Z">
              <w:del w:id="96" w:author="Ting Li" w:date="2022-05-06T13:56:00Z">
                <w:r w:rsidDel="00365F49">
                  <w:delText>xx/03/2022</w:delText>
                </w:r>
              </w:del>
            </w:ins>
            <w:del w:id="97" w:author="Ting Li" w:date="2022-05-06T13:56:00Z">
              <w:r w:rsidDel="00365F49">
                <w:delText>11/04/2019</w:delText>
              </w:r>
            </w:del>
          </w:p>
        </w:tc>
        <w:tc>
          <w:tcPr>
            <w:tcW w:w="2000" w:type="dxa"/>
          </w:tcPr>
          <w:p w14:paraId="336A81F9" w14:textId="77777777" w:rsidR="000E1B6E" w:rsidRDefault="000E1B6E" w:rsidP="000E1B6E">
            <w:pPr>
              <w:pStyle w:val="Bullettext"/>
            </w:pPr>
            <w:r>
              <w:t>NZv1.</w:t>
            </w:r>
            <w:ins w:id="98" w:author="Bhumika Mistry" w:date="2022-02-10T13:58:00Z">
              <w:r>
                <w:t>1</w:t>
              </w:r>
            </w:ins>
            <w:del w:id="99" w:author="Bhumika Mistry" w:date="2022-02-10T13:58:00Z">
              <w:r w:rsidDel="00044CDB">
                <w:delText>0</w:delText>
              </w:r>
            </w:del>
          </w:p>
        </w:tc>
      </w:tr>
      <w:tr w:rsidR="00533997" w:rsidRPr="00360284" w14:paraId="0BB06D9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BE2D1DF" w14:textId="77777777" w:rsidR="00533997" w:rsidRDefault="00533997" w:rsidP="00044CDB">
            <w:pPr>
              <w:pStyle w:val="Heading3"/>
            </w:pPr>
            <w:r>
              <w:lastRenderedPageBreak/>
              <w:t>energy</w:t>
            </w:r>
          </w:p>
        </w:tc>
        <w:tc>
          <w:tcPr>
            <w:tcW w:w="2000" w:type="dxa"/>
          </w:tcPr>
          <w:p w14:paraId="379A226B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2F272482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702A933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CDDDFB8" w14:textId="38934C85" w:rsidR="000E1B6E" w:rsidRDefault="000E1B6E" w:rsidP="000E1B6E">
            <w:pPr>
              <w:spacing w:before="0" w:after="0"/>
            </w:pPr>
            <w:r>
              <w:t xml:space="preserve">15 Greenhouse Gas Emissions </w:t>
            </w:r>
          </w:p>
        </w:tc>
        <w:tc>
          <w:tcPr>
            <w:tcW w:w="2000" w:type="dxa"/>
          </w:tcPr>
          <w:p w14:paraId="36DC5FF3" w14:textId="01751568" w:rsidR="000E1B6E" w:rsidRDefault="000E1B6E" w:rsidP="000E1B6E">
            <w:pPr>
              <w:pStyle w:val="Bullettext"/>
            </w:pPr>
            <w:ins w:id="100" w:author="Ting Li" w:date="2022-05-06T13:56:00Z">
              <w:r w:rsidRPr="005C4516">
                <w:t>5</w:t>
              </w:r>
              <w:r w:rsidRPr="005C4516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5C4516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101" w:author="Bhumika Mistry" w:date="2022-02-10T15:09:00Z">
              <w:del w:id="102" w:author="Ting Li" w:date="2022-05-06T13:56:00Z">
                <w:r w:rsidDel="00FA301A">
                  <w:delText>xx/03/2022</w:delText>
                </w:r>
              </w:del>
            </w:ins>
            <w:del w:id="103" w:author="Ting Li" w:date="2022-05-06T13:56:00Z">
              <w:r w:rsidDel="00FA301A">
                <w:delText>11/04/2019</w:delText>
              </w:r>
            </w:del>
          </w:p>
        </w:tc>
        <w:tc>
          <w:tcPr>
            <w:tcW w:w="2000" w:type="dxa"/>
          </w:tcPr>
          <w:p w14:paraId="3F59B968" w14:textId="56A61031" w:rsidR="000E1B6E" w:rsidRDefault="000E1B6E" w:rsidP="000E1B6E">
            <w:pPr>
              <w:pStyle w:val="Bullettext"/>
            </w:pPr>
            <w:r>
              <w:t>NZv1.</w:t>
            </w:r>
            <w:ins w:id="104" w:author="Bhumika Mistry" w:date="2022-02-10T13:58:00Z">
              <w:r>
                <w:t>1</w:t>
              </w:r>
            </w:ins>
            <w:del w:id="105" w:author="Bhumika Mistry" w:date="2022-02-10T13:58:00Z">
              <w:r w:rsidDel="00044CDB">
                <w:delText>0</w:delText>
              </w:r>
            </w:del>
          </w:p>
        </w:tc>
      </w:tr>
      <w:tr w:rsidR="000E1B6E" w:rsidRPr="00360284" w14:paraId="018A53A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C5F5770" w14:textId="77777777" w:rsidR="000E1B6E" w:rsidRDefault="000E1B6E" w:rsidP="000E1B6E">
            <w:pPr>
              <w:spacing w:before="0" w:after="0"/>
            </w:pPr>
            <w:r>
              <w:t>16 Peak Electricity Demand Reduction</w:t>
            </w:r>
          </w:p>
        </w:tc>
        <w:tc>
          <w:tcPr>
            <w:tcW w:w="2000" w:type="dxa"/>
          </w:tcPr>
          <w:p w14:paraId="60AA3A3A" w14:textId="1ACE4BD9" w:rsidR="000E1B6E" w:rsidRDefault="000E1B6E" w:rsidP="000E1B6E">
            <w:pPr>
              <w:pStyle w:val="Bullettext"/>
            </w:pPr>
            <w:ins w:id="106" w:author="Ting Li" w:date="2022-05-06T13:56:00Z">
              <w:r w:rsidRPr="005C4516">
                <w:t>5</w:t>
              </w:r>
              <w:r w:rsidRPr="005C4516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5C4516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107" w:author="Bhumika Mistry" w:date="2022-02-10T15:09:00Z">
              <w:del w:id="108" w:author="Ting Li" w:date="2022-05-06T13:56:00Z">
                <w:r w:rsidDel="00FA301A">
                  <w:delText>xx/03/2022</w:delText>
                </w:r>
              </w:del>
            </w:ins>
            <w:del w:id="109" w:author="Ting Li" w:date="2022-05-06T13:56:00Z">
              <w:r w:rsidDel="00FA301A">
                <w:delText>11/04/2019</w:delText>
              </w:r>
            </w:del>
          </w:p>
        </w:tc>
        <w:tc>
          <w:tcPr>
            <w:tcW w:w="2000" w:type="dxa"/>
          </w:tcPr>
          <w:p w14:paraId="7D88BB67" w14:textId="0CDB8088" w:rsidR="000E1B6E" w:rsidRDefault="000E1B6E" w:rsidP="000E1B6E">
            <w:pPr>
              <w:pStyle w:val="Bullettext"/>
            </w:pPr>
            <w:r>
              <w:t>NZv1.</w:t>
            </w:r>
            <w:ins w:id="110" w:author="Bhumika Mistry" w:date="2022-02-10T13:58:00Z">
              <w:r>
                <w:t>1</w:t>
              </w:r>
            </w:ins>
            <w:del w:id="111" w:author="Bhumika Mistry" w:date="2022-02-10T13:58:00Z">
              <w:r w:rsidDel="00044CDB">
                <w:delText>0</w:delText>
              </w:r>
            </w:del>
          </w:p>
        </w:tc>
      </w:tr>
      <w:tr w:rsidR="00533997" w:rsidRPr="00360284" w14:paraId="57083FF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2B91E64" w14:textId="77777777" w:rsidR="00533997" w:rsidRDefault="00533997" w:rsidP="00044CDB">
            <w:pPr>
              <w:pStyle w:val="Heading3"/>
            </w:pPr>
            <w:r>
              <w:t>Transport</w:t>
            </w:r>
          </w:p>
        </w:tc>
        <w:tc>
          <w:tcPr>
            <w:tcW w:w="2000" w:type="dxa"/>
          </w:tcPr>
          <w:p w14:paraId="02CFB68E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759B047E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3D59E13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148AD79" w14:textId="6161804D" w:rsidR="000E1B6E" w:rsidRDefault="000E1B6E" w:rsidP="000E1B6E">
            <w:pPr>
              <w:spacing w:before="0" w:after="0"/>
            </w:pPr>
            <w:r>
              <w:t>17</w:t>
            </w:r>
            <w:ins w:id="112" w:author="Ting Li" w:date="2022-03-01T14:35:00Z">
              <w:r>
                <w:t>A</w:t>
              </w:r>
            </w:ins>
            <w:r>
              <w:t xml:space="preserve"> Sustainable Transport – </w:t>
            </w:r>
            <w:del w:id="113" w:author="Bhumika Mistry" w:date="2022-02-10T15:35:00Z">
              <w:r w:rsidDel="00B559E0">
                <w:delText xml:space="preserve">Prescriptive </w:delText>
              </w:r>
            </w:del>
            <w:ins w:id="114" w:author="Bhumika Mistry" w:date="2022-02-10T15:35:00Z">
              <w:r>
                <w:t xml:space="preserve">Performance </w:t>
              </w:r>
            </w:ins>
          </w:p>
        </w:tc>
        <w:tc>
          <w:tcPr>
            <w:tcW w:w="2000" w:type="dxa"/>
          </w:tcPr>
          <w:p w14:paraId="6C33CB21" w14:textId="5D43DE53" w:rsidR="000E1B6E" w:rsidRDefault="000E1B6E" w:rsidP="000E1B6E">
            <w:pPr>
              <w:pStyle w:val="Bullettext"/>
            </w:pPr>
            <w:ins w:id="115" w:author="Ting Li" w:date="2022-05-06T13:56:00Z">
              <w:r w:rsidRPr="00622380">
                <w:t>5</w:t>
              </w:r>
              <w:r w:rsidRPr="00622380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622380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116" w:author="Bhumika Mistry" w:date="2022-02-10T15:09:00Z">
              <w:del w:id="117" w:author="Ting Li" w:date="2022-05-06T13:56:00Z">
                <w:r w:rsidDel="008C2F68">
                  <w:delText>xx/03/2022</w:delText>
                </w:r>
              </w:del>
            </w:ins>
            <w:del w:id="118" w:author="Ting Li" w:date="2022-05-06T13:56:00Z">
              <w:r w:rsidDel="008C2F68">
                <w:delText>11/04/2019</w:delText>
              </w:r>
            </w:del>
          </w:p>
        </w:tc>
        <w:tc>
          <w:tcPr>
            <w:tcW w:w="2000" w:type="dxa"/>
          </w:tcPr>
          <w:p w14:paraId="1A049878" w14:textId="2F02BB05" w:rsidR="000E1B6E" w:rsidRDefault="000E1B6E" w:rsidP="000E1B6E">
            <w:pPr>
              <w:pStyle w:val="Bullettext"/>
            </w:pPr>
            <w:r>
              <w:t>NZv1.</w:t>
            </w:r>
            <w:ins w:id="119" w:author="Bhumika Mistry" w:date="2022-02-10T14:01:00Z">
              <w:r>
                <w:t>1</w:t>
              </w:r>
            </w:ins>
            <w:del w:id="120" w:author="Bhumika Mistry" w:date="2022-02-10T14:01:00Z">
              <w:r w:rsidDel="00791C95">
                <w:delText>0</w:delText>
              </w:r>
            </w:del>
          </w:p>
        </w:tc>
      </w:tr>
      <w:tr w:rsidR="000E1B6E" w:rsidRPr="00360284" w14:paraId="2E393159" w14:textId="77777777" w:rsidTr="00D16C85">
        <w:trPr>
          <w:trHeight w:val="70"/>
          <w:ins w:id="121" w:author="Bhumika Mistry" w:date="2022-02-10T15:35:00Z"/>
        </w:trPr>
        <w:tc>
          <w:tcPr>
            <w:tcW w:w="5194" w:type="dxa"/>
            <w:vAlign w:val="center"/>
          </w:tcPr>
          <w:p w14:paraId="3FF849D0" w14:textId="59FACBC6" w:rsidR="000E1B6E" w:rsidRDefault="000E1B6E" w:rsidP="000E1B6E">
            <w:pPr>
              <w:spacing w:before="0" w:after="0"/>
              <w:rPr>
                <w:ins w:id="122" w:author="Bhumika Mistry" w:date="2022-02-10T15:35:00Z"/>
              </w:rPr>
            </w:pPr>
            <w:ins w:id="123" w:author="Bhumika Mistry" w:date="2022-02-10T15:35:00Z">
              <w:r>
                <w:t>17</w:t>
              </w:r>
            </w:ins>
            <w:ins w:id="124" w:author="Ting Li" w:date="2022-03-01T14:35:00Z">
              <w:r>
                <w:t>B</w:t>
              </w:r>
            </w:ins>
            <w:ins w:id="125" w:author="Bhumika Mistry" w:date="2022-02-10T15:35:00Z">
              <w:r>
                <w:t xml:space="preserve"> Sustainable Transport – Prescriptive </w:t>
              </w:r>
            </w:ins>
          </w:p>
        </w:tc>
        <w:tc>
          <w:tcPr>
            <w:tcW w:w="2000" w:type="dxa"/>
          </w:tcPr>
          <w:p w14:paraId="3334798B" w14:textId="2E531352" w:rsidR="000E1B6E" w:rsidRDefault="000E1B6E" w:rsidP="000E1B6E">
            <w:pPr>
              <w:pStyle w:val="Bullettext"/>
              <w:rPr>
                <w:ins w:id="126" w:author="Bhumika Mistry" w:date="2022-02-10T15:35:00Z"/>
              </w:rPr>
            </w:pPr>
            <w:ins w:id="127" w:author="Ting Li" w:date="2022-05-06T13:56:00Z">
              <w:r w:rsidRPr="00622380">
                <w:t>5</w:t>
              </w:r>
              <w:r w:rsidRPr="00622380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622380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128" w:author="Bhumika Mistry" w:date="2022-02-10T15:36:00Z">
              <w:del w:id="129" w:author="Ting Li" w:date="2022-05-06T13:56:00Z">
                <w:r w:rsidDel="008C2F68">
                  <w:delText>xx/03/2022</w:delText>
                </w:r>
              </w:del>
            </w:ins>
          </w:p>
        </w:tc>
        <w:tc>
          <w:tcPr>
            <w:tcW w:w="2000" w:type="dxa"/>
          </w:tcPr>
          <w:p w14:paraId="7F27A02F" w14:textId="560CDB8E" w:rsidR="000E1B6E" w:rsidRDefault="000E1B6E" w:rsidP="000E1B6E">
            <w:pPr>
              <w:pStyle w:val="Bullettext"/>
              <w:rPr>
                <w:ins w:id="130" w:author="Bhumika Mistry" w:date="2022-02-10T15:35:00Z"/>
              </w:rPr>
            </w:pPr>
            <w:ins w:id="131" w:author="Bhumika Mistry" w:date="2022-02-10T15:36:00Z">
              <w:r>
                <w:t>NZv1.1</w:t>
              </w:r>
            </w:ins>
          </w:p>
        </w:tc>
      </w:tr>
      <w:tr w:rsidR="00533997" w:rsidRPr="00360284" w14:paraId="78F0939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C22394D" w14:textId="77777777" w:rsidR="00533997" w:rsidRDefault="00533997" w:rsidP="00044CDB">
            <w:pPr>
              <w:pStyle w:val="Heading3"/>
            </w:pPr>
            <w:r>
              <w:t>water</w:t>
            </w:r>
          </w:p>
        </w:tc>
        <w:tc>
          <w:tcPr>
            <w:tcW w:w="2000" w:type="dxa"/>
          </w:tcPr>
          <w:p w14:paraId="07FD008A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100A5F24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7580428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05BB5F7" w14:textId="0C102D6C" w:rsidR="000E1B6E" w:rsidRDefault="000E1B6E" w:rsidP="000E1B6E">
            <w:pPr>
              <w:spacing w:before="0" w:after="0"/>
            </w:pPr>
            <w:r>
              <w:t>18</w:t>
            </w:r>
            <w:ins w:id="132" w:author="Bhumika Mistry" w:date="2022-02-10T15:34:00Z">
              <w:r>
                <w:t>A</w:t>
              </w:r>
            </w:ins>
            <w:ins w:id="133" w:author="Bhumika Mistry" w:date="2022-02-10T15:31:00Z">
              <w:r>
                <w:t xml:space="preserve"> </w:t>
              </w:r>
            </w:ins>
            <w:del w:id="134" w:author="Bhumika Mistry" w:date="2022-02-10T15:31:00Z">
              <w:r w:rsidDel="00610B9D">
                <w:delText>A</w:delText>
              </w:r>
            </w:del>
            <w:del w:id="135" w:author="Bhumika Mistry" w:date="2022-02-10T15:35:00Z">
              <w:r w:rsidDel="00B559E0">
                <w:delText xml:space="preserve"> </w:delText>
              </w:r>
            </w:del>
            <w:r>
              <w:t xml:space="preserve">Potable Water – Performance </w:t>
            </w:r>
          </w:p>
        </w:tc>
        <w:tc>
          <w:tcPr>
            <w:tcW w:w="2000" w:type="dxa"/>
          </w:tcPr>
          <w:p w14:paraId="1960ACF5" w14:textId="6F9B6803" w:rsidR="000E1B6E" w:rsidRDefault="000E1B6E" w:rsidP="000E1B6E">
            <w:pPr>
              <w:pStyle w:val="Bullettext"/>
            </w:pPr>
            <w:ins w:id="136" w:author="Ting Li" w:date="2022-05-06T13:56:00Z">
              <w:r w:rsidRPr="00180C77">
                <w:t>5</w:t>
              </w:r>
              <w:r w:rsidRPr="00180C77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180C77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137" w:author="Bhumika Mistry" w:date="2022-02-10T15:09:00Z">
              <w:del w:id="138" w:author="Ting Li" w:date="2022-05-06T13:56:00Z">
                <w:r w:rsidDel="00A544A9">
                  <w:delText>xx/03/2022</w:delText>
                </w:r>
              </w:del>
            </w:ins>
            <w:del w:id="139" w:author="Ting Li" w:date="2022-05-06T13:56:00Z">
              <w:r w:rsidDel="00A544A9">
                <w:delText>11/04/2019</w:delText>
              </w:r>
            </w:del>
          </w:p>
        </w:tc>
        <w:tc>
          <w:tcPr>
            <w:tcW w:w="2000" w:type="dxa"/>
          </w:tcPr>
          <w:p w14:paraId="2CD7FFE2" w14:textId="3B410E0F" w:rsidR="000E1B6E" w:rsidRDefault="000E1B6E" w:rsidP="000E1B6E">
            <w:pPr>
              <w:pStyle w:val="Bullettext"/>
            </w:pPr>
            <w:r>
              <w:t>NZv1.</w:t>
            </w:r>
            <w:ins w:id="140" w:author="Bhumika Mistry" w:date="2022-02-10T14:01:00Z">
              <w:r>
                <w:t>1</w:t>
              </w:r>
            </w:ins>
            <w:del w:id="141" w:author="Bhumika Mistry" w:date="2022-02-10T14:01:00Z">
              <w:r w:rsidDel="00791C95">
                <w:delText>0</w:delText>
              </w:r>
            </w:del>
          </w:p>
        </w:tc>
      </w:tr>
      <w:tr w:rsidR="000E1B6E" w:rsidRPr="00360284" w14:paraId="0899C6CD" w14:textId="77777777" w:rsidTr="00D16C85">
        <w:trPr>
          <w:trHeight w:val="70"/>
          <w:ins w:id="142" w:author="Bhumika Mistry" w:date="2022-02-10T15:34:00Z"/>
        </w:trPr>
        <w:tc>
          <w:tcPr>
            <w:tcW w:w="5194" w:type="dxa"/>
            <w:vAlign w:val="center"/>
          </w:tcPr>
          <w:p w14:paraId="1B40AA36" w14:textId="1123012E" w:rsidR="000E1B6E" w:rsidRDefault="000E1B6E" w:rsidP="000E1B6E">
            <w:pPr>
              <w:spacing w:before="0" w:after="0"/>
              <w:rPr>
                <w:ins w:id="143" w:author="Bhumika Mistry" w:date="2022-02-10T15:34:00Z"/>
              </w:rPr>
            </w:pPr>
            <w:ins w:id="144" w:author="Bhumika Mistry" w:date="2022-02-10T15:34:00Z">
              <w:r>
                <w:t xml:space="preserve">18B Potable Water – Prescriptive </w:t>
              </w:r>
            </w:ins>
          </w:p>
        </w:tc>
        <w:tc>
          <w:tcPr>
            <w:tcW w:w="2000" w:type="dxa"/>
          </w:tcPr>
          <w:p w14:paraId="1ACEAC91" w14:textId="5E673134" w:rsidR="000E1B6E" w:rsidRDefault="000E1B6E" w:rsidP="000E1B6E">
            <w:pPr>
              <w:pStyle w:val="Bullettext"/>
              <w:rPr>
                <w:ins w:id="145" w:author="Bhumika Mistry" w:date="2022-02-10T15:34:00Z"/>
              </w:rPr>
            </w:pPr>
            <w:ins w:id="146" w:author="Ting Li" w:date="2022-05-06T13:56:00Z">
              <w:r w:rsidRPr="00180C77">
                <w:t>5</w:t>
              </w:r>
              <w:r w:rsidRPr="00180C77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180C77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147" w:author="Bhumika Mistry" w:date="2022-02-10T15:34:00Z">
              <w:del w:id="148" w:author="Ting Li" w:date="2022-05-06T13:56:00Z">
                <w:r w:rsidDel="00A544A9">
                  <w:delText>xx/03/2022</w:delText>
                </w:r>
              </w:del>
            </w:ins>
          </w:p>
        </w:tc>
        <w:tc>
          <w:tcPr>
            <w:tcW w:w="2000" w:type="dxa"/>
          </w:tcPr>
          <w:p w14:paraId="05BEED14" w14:textId="5E8676CD" w:rsidR="000E1B6E" w:rsidRDefault="000E1B6E" w:rsidP="000E1B6E">
            <w:pPr>
              <w:pStyle w:val="Bullettext"/>
              <w:rPr>
                <w:ins w:id="149" w:author="Bhumika Mistry" w:date="2022-02-10T15:34:00Z"/>
              </w:rPr>
            </w:pPr>
            <w:ins w:id="150" w:author="Bhumika Mistry" w:date="2022-02-10T15:34:00Z">
              <w:r>
                <w:t>NZv</w:t>
              </w:r>
            </w:ins>
            <w:ins w:id="151" w:author="Bhumika Mistry" w:date="2022-02-10T15:35:00Z">
              <w:r>
                <w:t>1.1</w:t>
              </w:r>
            </w:ins>
          </w:p>
        </w:tc>
      </w:tr>
      <w:tr w:rsidR="00533997" w:rsidRPr="00360284" w:rsidDel="00A678D5" w14:paraId="3083424F" w14:textId="1004B0F5" w:rsidTr="00D16C85">
        <w:trPr>
          <w:trHeight w:val="70"/>
          <w:del w:id="152" w:author="Bhumika Mistry" w:date="2022-02-10T15:31:00Z"/>
        </w:trPr>
        <w:tc>
          <w:tcPr>
            <w:tcW w:w="5194" w:type="dxa"/>
            <w:vAlign w:val="center"/>
          </w:tcPr>
          <w:p w14:paraId="54848B62" w14:textId="7F7FE5A3" w:rsidR="00533997" w:rsidDel="00A678D5" w:rsidRDefault="00533997" w:rsidP="00B15E93">
            <w:pPr>
              <w:spacing w:before="0" w:after="0"/>
              <w:rPr>
                <w:del w:id="153" w:author="Bhumika Mistry" w:date="2022-02-10T15:31:00Z"/>
              </w:rPr>
            </w:pPr>
            <w:del w:id="154" w:author="Bhumika Mistry" w:date="2022-02-10T15:31:00Z">
              <w:r w:rsidDel="00A678D5">
                <w:delText>18B Potable Water – Prescriptive</w:delText>
              </w:r>
            </w:del>
          </w:p>
        </w:tc>
        <w:tc>
          <w:tcPr>
            <w:tcW w:w="2000" w:type="dxa"/>
          </w:tcPr>
          <w:p w14:paraId="7BE408BD" w14:textId="6FE6EBFA" w:rsidR="00533997" w:rsidDel="00A678D5" w:rsidRDefault="004701B5">
            <w:pPr>
              <w:pStyle w:val="Bullettext"/>
              <w:rPr>
                <w:del w:id="155" w:author="Bhumika Mistry" w:date="2022-02-10T15:31:00Z"/>
              </w:rPr>
            </w:pPr>
            <w:del w:id="156" w:author="Bhumika Mistry" w:date="2022-02-10T15:09:00Z">
              <w:r w:rsidDel="005868F8">
                <w:delText>11/04/2019</w:delText>
              </w:r>
            </w:del>
          </w:p>
        </w:tc>
        <w:tc>
          <w:tcPr>
            <w:tcW w:w="2000" w:type="dxa"/>
          </w:tcPr>
          <w:p w14:paraId="76302834" w14:textId="049CD785" w:rsidR="00533997" w:rsidDel="00A678D5" w:rsidRDefault="004701B5">
            <w:pPr>
              <w:pStyle w:val="Bullettext"/>
              <w:rPr>
                <w:del w:id="157" w:author="Bhumika Mistry" w:date="2022-02-10T15:31:00Z"/>
              </w:rPr>
            </w:pPr>
            <w:del w:id="158" w:author="Bhumika Mistry" w:date="2022-02-10T15:31:00Z">
              <w:r w:rsidDel="00A678D5">
                <w:delText>NZv1.</w:delText>
              </w:r>
            </w:del>
            <w:del w:id="159" w:author="Bhumika Mistry" w:date="2022-02-10T14:01:00Z">
              <w:r w:rsidDel="00791C95">
                <w:delText>0</w:delText>
              </w:r>
            </w:del>
          </w:p>
        </w:tc>
      </w:tr>
      <w:tr w:rsidR="00533997" w:rsidRPr="00360284" w14:paraId="7789AAD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693AE6F" w14:textId="77777777" w:rsidR="00533997" w:rsidRDefault="00533997" w:rsidP="00044CDB">
            <w:pPr>
              <w:pStyle w:val="Heading3"/>
            </w:pPr>
            <w:r>
              <w:t>materials</w:t>
            </w:r>
          </w:p>
        </w:tc>
        <w:tc>
          <w:tcPr>
            <w:tcW w:w="2000" w:type="dxa"/>
          </w:tcPr>
          <w:p w14:paraId="5A97BB14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09F0D78B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72262A9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76BCE8C" w14:textId="2B39BB0B" w:rsidR="000E1B6E" w:rsidRDefault="000E1B6E" w:rsidP="000E1B6E">
            <w:pPr>
              <w:spacing w:before="0" w:after="0"/>
            </w:pPr>
            <w:del w:id="160" w:author="Bhumika Mistry" w:date="2022-02-10T15:32:00Z">
              <w:r w:rsidDel="0077279B">
                <w:delText>19A Life Cycle Assessment</w:delText>
              </w:r>
            </w:del>
            <w:ins w:id="161" w:author="Bhumika Mistry" w:date="2022-02-10T15:32:00Z">
              <w:r>
                <w:t>19 Embodied Carbon Emission</w:t>
              </w:r>
            </w:ins>
            <w:ins w:id="162" w:author="Ting Li" w:date="2022-03-01T14:36:00Z">
              <w:r>
                <w:t>s</w:t>
              </w:r>
            </w:ins>
          </w:p>
        </w:tc>
        <w:tc>
          <w:tcPr>
            <w:tcW w:w="2000" w:type="dxa"/>
          </w:tcPr>
          <w:p w14:paraId="7DDFC5F8" w14:textId="37967DD6" w:rsidR="000E1B6E" w:rsidRDefault="000E1B6E" w:rsidP="000E1B6E">
            <w:pPr>
              <w:pStyle w:val="Bullettext"/>
            </w:pPr>
            <w:ins w:id="163" w:author="Ting Li" w:date="2022-05-06T13:56:00Z">
              <w:r w:rsidRPr="00A405C3">
                <w:t>5</w:t>
              </w:r>
              <w:r w:rsidRPr="00A405C3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A405C3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164" w:author="Bhumika Mistry" w:date="2022-02-10T15:09:00Z">
              <w:del w:id="165" w:author="Ting Li" w:date="2022-05-06T13:56:00Z">
                <w:r w:rsidDel="00CF25C8">
                  <w:delText>xx/03/2022</w:delText>
                </w:r>
              </w:del>
            </w:ins>
            <w:del w:id="166" w:author="Ting Li" w:date="2022-05-06T13:56:00Z">
              <w:r w:rsidDel="00CF25C8">
                <w:delText>11/04/2019</w:delText>
              </w:r>
            </w:del>
          </w:p>
        </w:tc>
        <w:tc>
          <w:tcPr>
            <w:tcW w:w="2000" w:type="dxa"/>
          </w:tcPr>
          <w:p w14:paraId="0CBAB7B4" w14:textId="3744BA18" w:rsidR="000E1B6E" w:rsidRDefault="000E1B6E" w:rsidP="000E1B6E">
            <w:pPr>
              <w:pStyle w:val="Bullettext"/>
            </w:pPr>
            <w:r>
              <w:t>NZv1.</w:t>
            </w:r>
            <w:ins w:id="167" w:author="Bhumika Mistry" w:date="2022-02-10T15:22:00Z">
              <w:r>
                <w:t>1</w:t>
              </w:r>
            </w:ins>
            <w:del w:id="168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:rsidDel="0077279B" w14:paraId="31704A02" w14:textId="1C884A2F" w:rsidTr="00D16C85">
        <w:trPr>
          <w:trHeight w:val="70"/>
          <w:del w:id="169" w:author="Bhumika Mistry" w:date="2022-02-10T15:33:00Z"/>
        </w:trPr>
        <w:tc>
          <w:tcPr>
            <w:tcW w:w="5194" w:type="dxa"/>
            <w:vAlign w:val="center"/>
          </w:tcPr>
          <w:p w14:paraId="3D3BBCAA" w14:textId="78DF3A37" w:rsidR="000E1B6E" w:rsidDel="0077279B" w:rsidRDefault="000E1B6E" w:rsidP="000E1B6E">
            <w:pPr>
              <w:spacing w:before="0" w:after="0"/>
              <w:rPr>
                <w:del w:id="170" w:author="Bhumika Mistry" w:date="2022-02-10T15:33:00Z"/>
              </w:rPr>
            </w:pPr>
            <w:del w:id="171" w:author="Bhumika Mistry" w:date="2022-02-10T15:33:00Z">
              <w:r w:rsidDel="0077279B">
                <w:delText>19B.1 Life Cycle Impacts: Concrete</w:delText>
              </w:r>
            </w:del>
          </w:p>
        </w:tc>
        <w:tc>
          <w:tcPr>
            <w:tcW w:w="2000" w:type="dxa"/>
          </w:tcPr>
          <w:p w14:paraId="37C1A465" w14:textId="2782ACE8" w:rsidR="000E1B6E" w:rsidDel="0077279B" w:rsidRDefault="000E1B6E" w:rsidP="000E1B6E">
            <w:pPr>
              <w:pStyle w:val="Bullettext"/>
              <w:rPr>
                <w:del w:id="172" w:author="Bhumika Mistry" w:date="2022-02-10T15:33:00Z"/>
              </w:rPr>
            </w:pPr>
            <w:ins w:id="173" w:author="Ting Li" w:date="2022-05-06T13:56:00Z">
              <w:r w:rsidRPr="00A405C3">
                <w:t>5</w:t>
              </w:r>
              <w:r w:rsidRPr="00A405C3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A405C3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del w:id="174" w:author="Ting Li" w:date="2022-05-06T13:56:00Z">
              <w:r w:rsidDel="00CF25C8">
                <w:delText>11/04/2019</w:delText>
              </w:r>
            </w:del>
          </w:p>
        </w:tc>
        <w:tc>
          <w:tcPr>
            <w:tcW w:w="2000" w:type="dxa"/>
          </w:tcPr>
          <w:p w14:paraId="1ACC79FB" w14:textId="63CF2340" w:rsidR="000E1B6E" w:rsidDel="0077279B" w:rsidRDefault="000E1B6E" w:rsidP="000E1B6E">
            <w:pPr>
              <w:pStyle w:val="Bullettext"/>
              <w:rPr>
                <w:del w:id="175" w:author="Bhumika Mistry" w:date="2022-02-10T15:33:00Z"/>
              </w:rPr>
            </w:pPr>
            <w:del w:id="176" w:author="Bhumika Mistry" w:date="2022-02-10T15:33:00Z">
              <w:r w:rsidDel="0077279B">
                <w:delText>NZv1.</w:delText>
              </w:r>
            </w:del>
            <w:del w:id="177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:rsidDel="0077279B" w14:paraId="0B14F813" w14:textId="52B87B3C" w:rsidTr="00D16C85">
        <w:trPr>
          <w:trHeight w:val="70"/>
          <w:del w:id="178" w:author="Bhumika Mistry" w:date="2022-02-10T15:33:00Z"/>
        </w:trPr>
        <w:tc>
          <w:tcPr>
            <w:tcW w:w="5194" w:type="dxa"/>
            <w:vAlign w:val="center"/>
          </w:tcPr>
          <w:p w14:paraId="3BD3EE91" w14:textId="31DD135F" w:rsidR="000E1B6E" w:rsidDel="0077279B" w:rsidRDefault="000E1B6E" w:rsidP="000E1B6E">
            <w:pPr>
              <w:spacing w:before="0" w:after="0"/>
              <w:rPr>
                <w:del w:id="179" w:author="Bhumika Mistry" w:date="2022-02-10T15:33:00Z"/>
              </w:rPr>
            </w:pPr>
            <w:del w:id="180" w:author="Bhumika Mistry" w:date="2022-02-10T15:33:00Z">
              <w:r w:rsidDel="0077279B">
                <w:delText>19B.2 Life Cycle Impacts: Steel</w:delText>
              </w:r>
            </w:del>
          </w:p>
        </w:tc>
        <w:tc>
          <w:tcPr>
            <w:tcW w:w="2000" w:type="dxa"/>
          </w:tcPr>
          <w:p w14:paraId="4C740139" w14:textId="5CE8C5A4" w:rsidR="000E1B6E" w:rsidDel="0077279B" w:rsidRDefault="000E1B6E" w:rsidP="000E1B6E">
            <w:pPr>
              <w:pStyle w:val="Bullettext"/>
              <w:rPr>
                <w:del w:id="181" w:author="Bhumika Mistry" w:date="2022-02-10T15:33:00Z"/>
              </w:rPr>
            </w:pPr>
            <w:ins w:id="182" w:author="Ting Li" w:date="2022-05-06T13:56:00Z">
              <w:r w:rsidRPr="00A405C3">
                <w:t>5</w:t>
              </w:r>
              <w:r w:rsidRPr="00A405C3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A405C3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del w:id="183" w:author="Ting Li" w:date="2022-05-06T13:56:00Z">
              <w:r w:rsidDel="00CF25C8">
                <w:delText>11/04/2019</w:delText>
              </w:r>
            </w:del>
          </w:p>
        </w:tc>
        <w:tc>
          <w:tcPr>
            <w:tcW w:w="2000" w:type="dxa"/>
          </w:tcPr>
          <w:p w14:paraId="195FCBAA" w14:textId="27BB2CF5" w:rsidR="000E1B6E" w:rsidDel="0077279B" w:rsidRDefault="000E1B6E" w:rsidP="000E1B6E">
            <w:pPr>
              <w:pStyle w:val="Bullettext"/>
              <w:rPr>
                <w:del w:id="184" w:author="Bhumika Mistry" w:date="2022-02-10T15:33:00Z"/>
              </w:rPr>
            </w:pPr>
            <w:del w:id="185" w:author="Bhumika Mistry" w:date="2022-02-10T15:33:00Z">
              <w:r w:rsidDel="0077279B">
                <w:delText>NZv1.</w:delText>
              </w:r>
            </w:del>
            <w:del w:id="186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:rsidDel="0077279B" w14:paraId="743A3C21" w14:textId="1B100D31" w:rsidTr="00D16C85">
        <w:trPr>
          <w:trHeight w:val="70"/>
          <w:del w:id="187" w:author="Bhumika Mistry" w:date="2022-02-10T15:33:00Z"/>
        </w:trPr>
        <w:tc>
          <w:tcPr>
            <w:tcW w:w="5194" w:type="dxa"/>
            <w:vAlign w:val="center"/>
          </w:tcPr>
          <w:p w14:paraId="3E7DB709" w14:textId="1B047F55" w:rsidR="000E1B6E" w:rsidDel="0077279B" w:rsidRDefault="000E1B6E" w:rsidP="000E1B6E">
            <w:pPr>
              <w:spacing w:before="0" w:after="0"/>
              <w:rPr>
                <w:del w:id="188" w:author="Bhumika Mistry" w:date="2022-02-10T15:33:00Z"/>
              </w:rPr>
            </w:pPr>
            <w:del w:id="189" w:author="Bhumika Mistry" w:date="2022-02-10T15:33:00Z">
              <w:r w:rsidDel="0077279B">
                <w:delText>19B.3 Life Cycle Impacts: Building Reuse</w:delText>
              </w:r>
            </w:del>
          </w:p>
        </w:tc>
        <w:tc>
          <w:tcPr>
            <w:tcW w:w="2000" w:type="dxa"/>
          </w:tcPr>
          <w:p w14:paraId="77E3AEB4" w14:textId="51E56931" w:rsidR="000E1B6E" w:rsidDel="0077279B" w:rsidRDefault="000E1B6E" w:rsidP="000E1B6E">
            <w:pPr>
              <w:pStyle w:val="Bullettext"/>
              <w:rPr>
                <w:del w:id="190" w:author="Bhumika Mistry" w:date="2022-02-10T15:33:00Z"/>
              </w:rPr>
            </w:pPr>
            <w:ins w:id="191" w:author="Ting Li" w:date="2022-05-06T13:56:00Z">
              <w:r w:rsidRPr="00A405C3">
                <w:t>5</w:t>
              </w:r>
              <w:r w:rsidRPr="00A405C3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A405C3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del w:id="192" w:author="Ting Li" w:date="2022-05-06T13:56:00Z">
              <w:r w:rsidDel="00CF25C8">
                <w:delText>11/04/2019</w:delText>
              </w:r>
            </w:del>
          </w:p>
        </w:tc>
        <w:tc>
          <w:tcPr>
            <w:tcW w:w="2000" w:type="dxa"/>
          </w:tcPr>
          <w:p w14:paraId="74B238CE" w14:textId="0795DB70" w:rsidR="000E1B6E" w:rsidDel="0077279B" w:rsidRDefault="000E1B6E" w:rsidP="000E1B6E">
            <w:pPr>
              <w:pStyle w:val="Bullettext"/>
              <w:rPr>
                <w:del w:id="193" w:author="Bhumika Mistry" w:date="2022-02-10T15:33:00Z"/>
              </w:rPr>
            </w:pPr>
            <w:del w:id="194" w:author="Bhumika Mistry" w:date="2022-02-10T15:33:00Z">
              <w:r w:rsidDel="0077279B">
                <w:delText>NZv1.</w:delText>
              </w:r>
            </w:del>
            <w:del w:id="195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:rsidDel="0077279B" w14:paraId="7A8F12EA" w14:textId="3A472039" w:rsidTr="00D16C85">
        <w:trPr>
          <w:trHeight w:val="70"/>
          <w:del w:id="196" w:author="Bhumika Mistry" w:date="2022-02-10T15:33:00Z"/>
        </w:trPr>
        <w:tc>
          <w:tcPr>
            <w:tcW w:w="5194" w:type="dxa"/>
            <w:vAlign w:val="center"/>
          </w:tcPr>
          <w:p w14:paraId="7921C395" w14:textId="7C040A79" w:rsidR="000E1B6E" w:rsidDel="0077279B" w:rsidRDefault="000E1B6E" w:rsidP="000E1B6E">
            <w:pPr>
              <w:spacing w:before="0" w:after="0"/>
              <w:rPr>
                <w:del w:id="197" w:author="Bhumika Mistry" w:date="2022-02-10T15:33:00Z"/>
              </w:rPr>
            </w:pPr>
            <w:del w:id="198" w:author="Bhumika Mistry" w:date="2022-02-10T15:33:00Z">
              <w:r w:rsidDel="0077279B">
                <w:delText>19B.4 Life Cycle Impacts: Structural Timber</w:delText>
              </w:r>
            </w:del>
          </w:p>
        </w:tc>
        <w:tc>
          <w:tcPr>
            <w:tcW w:w="2000" w:type="dxa"/>
          </w:tcPr>
          <w:p w14:paraId="1F59263D" w14:textId="7376E279" w:rsidR="000E1B6E" w:rsidDel="0077279B" w:rsidRDefault="000E1B6E" w:rsidP="000E1B6E">
            <w:pPr>
              <w:pStyle w:val="Bullettext"/>
              <w:rPr>
                <w:del w:id="199" w:author="Bhumika Mistry" w:date="2022-02-10T15:33:00Z"/>
              </w:rPr>
            </w:pPr>
            <w:ins w:id="200" w:author="Ting Li" w:date="2022-05-06T13:56:00Z">
              <w:r w:rsidRPr="00A405C3">
                <w:t>5</w:t>
              </w:r>
              <w:r w:rsidRPr="00A405C3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A405C3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del w:id="201" w:author="Ting Li" w:date="2022-05-06T13:56:00Z">
              <w:r w:rsidDel="00CF25C8">
                <w:delText>11/04/2019</w:delText>
              </w:r>
            </w:del>
          </w:p>
        </w:tc>
        <w:tc>
          <w:tcPr>
            <w:tcW w:w="2000" w:type="dxa"/>
          </w:tcPr>
          <w:p w14:paraId="3A1CB66C" w14:textId="510B519F" w:rsidR="000E1B6E" w:rsidDel="0077279B" w:rsidRDefault="000E1B6E" w:rsidP="000E1B6E">
            <w:pPr>
              <w:pStyle w:val="Bullettext"/>
              <w:rPr>
                <w:del w:id="202" w:author="Bhumika Mistry" w:date="2022-02-10T15:33:00Z"/>
              </w:rPr>
            </w:pPr>
            <w:del w:id="203" w:author="Bhumika Mistry" w:date="2022-02-10T15:33:00Z">
              <w:r w:rsidDel="0077279B">
                <w:delText>NZv1.</w:delText>
              </w:r>
            </w:del>
            <w:del w:id="204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14:paraId="730FF5D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DD5985D" w14:textId="77777777" w:rsidR="000E1B6E" w:rsidRDefault="000E1B6E" w:rsidP="000E1B6E">
            <w:pPr>
              <w:spacing w:before="0" w:after="0"/>
            </w:pPr>
            <w:r>
              <w:t>20 Responsible Building Materials</w:t>
            </w:r>
          </w:p>
        </w:tc>
        <w:tc>
          <w:tcPr>
            <w:tcW w:w="2000" w:type="dxa"/>
          </w:tcPr>
          <w:p w14:paraId="6642FD47" w14:textId="128FF2AD" w:rsidR="000E1B6E" w:rsidRDefault="000E1B6E" w:rsidP="000E1B6E">
            <w:pPr>
              <w:pStyle w:val="Bullettext"/>
            </w:pPr>
            <w:ins w:id="205" w:author="Ting Li" w:date="2022-05-06T13:56:00Z">
              <w:r w:rsidRPr="00A405C3">
                <w:t>5</w:t>
              </w:r>
              <w:r w:rsidRPr="00A405C3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A405C3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06" w:author="Bhumika Mistry" w:date="2022-02-10T15:09:00Z">
              <w:del w:id="207" w:author="Ting Li" w:date="2022-05-06T13:56:00Z">
                <w:r w:rsidDel="00CF25C8">
                  <w:delText>xx/03/2022</w:delText>
                </w:r>
              </w:del>
            </w:ins>
            <w:del w:id="208" w:author="Ting Li" w:date="2022-05-06T13:56:00Z">
              <w:r w:rsidDel="00CF25C8">
                <w:delText>11/04/2019</w:delText>
              </w:r>
            </w:del>
          </w:p>
        </w:tc>
        <w:tc>
          <w:tcPr>
            <w:tcW w:w="2000" w:type="dxa"/>
          </w:tcPr>
          <w:p w14:paraId="32FB704D" w14:textId="516152B1" w:rsidR="000E1B6E" w:rsidRDefault="000E1B6E" w:rsidP="000E1B6E">
            <w:pPr>
              <w:pStyle w:val="Bullettext"/>
            </w:pPr>
            <w:r>
              <w:t>NZv1.</w:t>
            </w:r>
            <w:ins w:id="209" w:author="Bhumika Mistry" w:date="2022-02-10T15:22:00Z">
              <w:r>
                <w:t>1</w:t>
              </w:r>
            </w:ins>
            <w:del w:id="210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14:paraId="6BA97BB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65717F7" w14:textId="77777777" w:rsidR="000E1B6E" w:rsidRDefault="000E1B6E" w:rsidP="000E1B6E">
            <w:pPr>
              <w:spacing w:before="0" w:after="0"/>
            </w:pPr>
            <w:r>
              <w:t>21 Sustainable Products</w:t>
            </w:r>
          </w:p>
        </w:tc>
        <w:tc>
          <w:tcPr>
            <w:tcW w:w="2000" w:type="dxa"/>
          </w:tcPr>
          <w:p w14:paraId="163F3713" w14:textId="3FC7C9C4" w:rsidR="000E1B6E" w:rsidRDefault="000E1B6E" w:rsidP="000E1B6E">
            <w:pPr>
              <w:pStyle w:val="Bullettext"/>
            </w:pPr>
            <w:ins w:id="211" w:author="Ting Li" w:date="2022-05-06T13:56:00Z">
              <w:r w:rsidRPr="00A405C3">
                <w:t>5</w:t>
              </w:r>
              <w:r w:rsidRPr="00A405C3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A405C3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12" w:author="Bhumika Mistry" w:date="2022-02-10T15:21:00Z">
              <w:del w:id="213" w:author="Ting Li" w:date="2022-05-06T13:56:00Z">
                <w:r w:rsidDel="00CF25C8">
                  <w:delText>xx/03/2022</w:delText>
                </w:r>
              </w:del>
            </w:ins>
            <w:del w:id="214" w:author="Ting Li" w:date="2022-05-06T13:56:00Z">
              <w:r w:rsidDel="00CF25C8">
                <w:delText>11/04/2019</w:delText>
              </w:r>
            </w:del>
          </w:p>
        </w:tc>
        <w:tc>
          <w:tcPr>
            <w:tcW w:w="2000" w:type="dxa"/>
          </w:tcPr>
          <w:p w14:paraId="12308D4D" w14:textId="0EB8E820" w:rsidR="000E1B6E" w:rsidRDefault="000E1B6E" w:rsidP="000E1B6E">
            <w:pPr>
              <w:pStyle w:val="Bullettext"/>
            </w:pPr>
            <w:r>
              <w:t>NZv1.</w:t>
            </w:r>
            <w:ins w:id="215" w:author="Bhumika Mistry" w:date="2022-02-10T15:22:00Z">
              <w:r>
                <w:t>1</w:t>
              </w:r>
            </w:ins>
            <w:del w:id="216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14:paraId="54312B6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FFB2265" w14:textId="77777777" w:rsidR="000E1B6E" w:rsidRDefault="000E1B6E" w:rsidP="000E1B6E">
            <w:pPr>
              <w:spacing w:before="0" w:after="0"/>
            </w:pPr>
            <w:r>
              <w:t>22 Construction and Demolition Waste</w:t>
            </w:r>
          </w:p>
        </w:tc>
        <w:tc>
          <w:tcPr>
            <w:tcW w:w="2000" w:type="dxa"/>
          </w:tcPr>
          <w:p w14:paraId="40636883" w14:textId="17114324" w:rsidR="000E1B6E" w:rsidRDefault="000E1B6E" w:rsidP="000E1B6E">
            <w:pPr>
              <w:pStyle w:val="Bullettext"/>
            </w:pPr>
            <w:ins w:id="217" w:author="Ting Li" w:date="2022-05-06T13:56:00Z">
              <w:r w:rsidRPr="00A405C3">
                <w:t>5</w:t>
              </w:r>
              <w:r w:rsidRPr="00A405C3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A405C3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18" w:author="Bhumika Mistry" w:date="2022-02-10T15:21:00Z">
              <w:del w:id="219" w:author="Ting Li" w:date="2022-05-06T13:56:00Z">
                <w:r w:rsidDel="00CF25C8">
                  <w:delText>xx/03/2022</w:delText>
                </w:r>
              </w:del>
            </w:ins>
            <w:del w:id="220" w:author="Ting Li" w:date="2022-05-06T13:56:00Z">
              <w:r w:rsidDel="00CF25C8">
                <w:delText>11/04/2019</w:delText>
              </w:r>
            </w:del>
          </w:p>
        </w:tc>
        <w:tc>
          <w:tcPr>
            <w:tcW w:w="2000" w:type="dxa"/>
          </w:tcPr>
          <w:p w14:paraId="40AD520A" w14:textId="63A2F69D" w:rsidR="000E1B6E" w:rsidRDefault="000E1B6E" w:rsidP="000E1B6E">
            <w:pPr>
              <w:pStyle w:val="Bullettext"/>
            </w:pPr>
            <w:r>
              <w:t>NZv1.</w:t>
            </w:r>
            <w:ins w:id="221" w:author="Bhumika Mistry" w:date="2022-02-10T15:22:00Z">
              <w:r>
                <w:t>1</w:t>
              </w:r>
            </w:ins>
            <w:del w:id="222" w:author="Bhumika Mistry" w:date="2022-02-10T15:22:00Z">
              <w:r w:rsidDel="00EA0FEF">
                <w:delText>0</w:delText>
              </w:r>
            </w:del>
          </w:p>
        </w:tc>
      </w:tr>
      <w:tr w:rsidR="00533997" w:rsidRPr="00360284" w14:paraId="63F40077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D5B5CEB" w14:textId="77777777" w:rsidR="00533997" w:rsidRDefault="00533997" w:rsidP="00044CDB">
            <w:pPr>
              <w:pStyle w:val="Heading3"/>
            </w:pPr>
            <w:r>
              <w:t>sustainable sites</w:t>
            </w:r>
          </w:p>
        </w:tc>
        <w:tc>
          <w:tcPr>
            <w:tcW w:w="2000" w:type="dxa"/>
          </w:tcPr>
          <w:p w14:paraId="3508944A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252DAA89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31CE950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2C2C600" w14:textId="77777777" w:rsidR="000E1B6E" w:rsidRDefault="000E1B6E" w:rsidP="000E1B6E">
            <w:pPr>
              <w:spacing w:before="0" w:after="0"/>
            </w:pPr>
            <w:r>
              <w:t>23 Ecological Value</w:t>
            </w:r>
          </w:p>
        </w:tc>
        <w:tc>
          <w:tcPr>
            <w:tcW w:w="2000" w:type="dxa"/>
          </w:tcPr>
          <w:p w14:paraId="2532AFA4" w14:textId="46396108" w:rsidR="000E1B6E" w:rsidRDefault="000E1B6E" w:rsidP="000E1B6E">
            <w:pPr>
              <w:pStyle w:val="Bullettext"/>
            </w:pPr>
            <w:ins w:id="223" w:author="Ting Li" w:date="2022-05-06T13:56:00Z">
              <w:r w:rsidRPr="0099198C">
                <w:t>5</w:t>
              </w:r>
              <w:r w:rsidRPr="0099198C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99198C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24" w:author="Bhumika Mistry" w:date="2022-02-10T15:21:00Z">
              <w:del w:id="225" w:author="Ting Li" w:date="2022-05-06T13:56:00Z">
                <w:r w:rsidDel="00DA2990">
                  <w:delText>xx/03/2022</w:delText>
                </w:r>
              </w:del>
            </w:ins>
            <w:del w:id="226" w:author="Ting Li" w:date="2022-05-06T13:56:00Z">
              <w:r w:rsidDel="00DA2990">
                <w:delText>11/04/2019</w:delText>
              </w:r>
            </w:del>
          </w:p>
        </w:tc>
        <w:tc>
          <w:tcPr>
            <w:tcW w:w="2000" w:type="dxa"/>
          </w:tcPr>
          <w:p w14:paraId="2488DE8D" w14:textId="7F3C0E65" w:rsidR="000E1B6E" w:rsidRDefault="000E1B6E" w:rsidP="000E1B6E">
            <w:pPr>
              <w:pStyle w:val="Bullettext"/>
            </w:pPr>
            <w:r>
              <w:t>NZv1.</w:t>
            </w:r>
            <w:ins w:id="227" w:author="Bhumika Mistry" w:date="2022-02-10T15:22:00Z">
              <w:r>
                <w:t>1</w:t>
              </w:r>
            </w:ins>
            <w:del w:id="228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14:paraId="6BABCA5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D36E94E" w14:textId="77777777" w:rsidR="000E1B6E" w:rsidRDefault="000E1B6E" w:rsidP="000E1B6E">
            <w:pPr>
              <w:spacing w:before="0" w:after="0"/>
            </w:pPr>
            <w:r>
              <w:t>24 Sustainable Sites</w:t>
            </w:r>
          </w:p>
        </w:tc>
        <w:tc>
          <w:tcPr>
            <w:tcW w:w="2000" w:type="dxa"/>
          </w:tcPr>
          <w:p w14:paraId="1EA13A0B" w14:textId="2B7F9D42" w:rsidR="000E1B6E" w:rsidRDefault="000E1B6E" w:rsidP="000E1B6E">
            <w:pPr>
              <w:pStyle w:val="Bullettext"/>
            </w:pPr>
            <w:ins w:id="229" w:author="Ting Li" w:date="2022-05-06T13:56:00Z">
              <w:r w:rsidRPr="0099198C">
                <w:t>5</w:t>
              </w:r>
              <w:r w:rsidRPr="0099198C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99198C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30" w:author="Bhumika Mistry" w:date="2022-02-10T15:21:00Z">
              <w:del w:id="231" w:author="Ting Li" w:date="2022-05-06T13:56:00Z">
                <w:r w:rsidDel="00DA2990">
                  <w:delText>xx/03/2022</w:delText>
                </w:r>
              </w:del>
            </w:ins>
            <w:del w:id="232" w:author="Ting Li" w:date="2022-05-06T13:56:00Z">
              <w:r w:rsidDel="00DA2990">
                <w:delText>11/04/2019</w:delText>
              </w:r>
            </w:del>
          </w:p>
        </w:tc>
        <w:tc>
          <w:tcPr>
            <w:tcW w:w="2000" w:type="dxa"/>
          </w:tcPr>
          <w:p w14:paraId="2A3C7045" w14:textId="086C8408" w:rsidR="000E1B6E" w:rsidRDefault="000E1B6E" w:rsidP="000E1B6E">
            <w:pPr>
              <w:pStyle w:val="Bullettext"/>
            </w:pPr>
            <w:r>
              <w:t>NZv1.</w:t>
            </w:r>
            <w:ins w:id="233" w:author="Bhumika Mistry" w:date="2022-02-10T15:22:00Z">
              <w:r>
                <w:t>1</w:t>
              </w:r>
            </w:ins>
            <w:del w:id="234" w:author="Bhumika Mistry" w:date="2022-02-10T15:22:00Z">
              <w:r w:rsidDel="00EA0FEF">
                <w:delText>0</w:delText>
              </w:r>
            </w:del>
          </w:p>
        </w:tc>
      </w:tr>
      <w:tr w:rsidR="00533997" w:rsidRPr="00360284" w14:paraId="496C653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D653126" w14:textId="77777777" w:rsidR="00533997" w:rsidRDefault="00533997" w:rsidP="00044CDB">
            <w:pPr>
              <w:pStyle w:val="Heading3"/>
            </w:pPr>
            <w:r>
              <w:t>emissions</w:t>
            </w:r>
          </w:p>
        </w:tc>
        <w:tc>
          <w:tcPr>
            <w:tcW w:w="2000" w:type="dxa"/>
          </w:tcPr>
          <w:p w14:paraId="5E1B67C7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5C692990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0503A278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E7391AC" w14:textId="23F4E38A" w:rsidR="000E1B6E" w:rsidRDefault="000E1B6E" w:rsidP="000E1B6E">
            <w:pPr>
              <w:spacing w:before="0" w:after="0"/>
            </w:pPr>
            <w:r>
              <w:t>25 Stormwater</w:t>
            </w:r>
          </w:p>
        </w:tc>
        <w:tc>
          <w:tcPr>
            <w:tcW w:w="2000" w:type="dxa"/>
          </w:tcPr>
          <w:p w14:paraId="12A85126" w14:textId="38704F05" w:rsidR="000E1B6E" w:rsidRDefault="000E1B6E" w:rsidP="000E1B6E">
            <w:pPr>
              <w:pStyle w:val="Bullettext"/>
            </w:pPr>
            <w:ins w:id="235" w:author="Ting Li" w:date="2022-05-06T13:56:00Z">
              <w:r w:rsidRPr="007410A9">
                <w:t>5</w:t>
              </w:r>
              <w:r w:rsidRPr="007410A9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7410A9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36" w:author="Bhumika Mistry" w:date="2022-02-10T15:21:00Z">
              <w:del w:id="237" w:author="Ting Li" w:date="2022-05-06T13:56:00Z">
                <w:r w:rsidDel="008502E1">
                  <w:delText>xx/03/2022</w:delText>
                </w:r>
              </w:del>
            </w:ins>
            <w:del w:id="238" w:author="Ting Li" w:date="2022-05-06T13:56:00Z">
              <w:r w:rsidDel="008502E1">
                <w:delText>11/04/2019</w:delText>
              </w:r>
            </w:del>
          </w:p>
        </w:tc>
        <w:tc>
          <w:tcPr>
            <w:tcW w:w="2000" w:type="dxa"/>
          </w:tcPr>
          <w:p w14:paraId="5E3DD43A" w14:textId="7439C8CF" w:rsidR="000E1B6E" w:rsidRDefault="000E1B6E" w:rsidP="000E1B6E">
            <w:pPr>
              <w:pStyle w:val="Bullettext"/>
            </w:pPr>
            <w:r>
              <w:t>NZv1.</w:t>
            </w:r>
            <w:ins w:id="239" w:author="Bhumika Mistry" w:date="2022-02-10T15:22:00Z">
              <w:r>
                <w:t>1</w:t>
              </w:r>
            </w:ins>
            <w:del w:id="240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14:paraId="125D0CF9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77C908F" w14:textId="1239CFFE" w:rsidR="000E1B6E" w:rsidRDefault="000E1B6E" w:rsidP="000E1B6E">
            <w:pPr>
              <w:spacing w:before="0" w:after="0"/>
            </w:pPr>
            <w:r>
              <w:t>26 Light Pollution</w:t>
            </w:r>
          </w:p>
        </w:tc>
        <w:tc>
          <w:tcPr>
            <w:tcW w:w="2000" w:type="dxa"/>
          </w:tcPr>
          <w:p w14:paraId="00C2BC48" w14:textId="701CC160" w:rsidR="000E1B6E" w:rsidRDefault="000E1B6E" w:rsidP="000E1B6E">
            <w:pPr>
              <w:pStyle w:val="Bullettext"/>
            </w:pPr>
            <w:ins w:id="241" w:author="Ting Li" w:date="2022-05-06T13:56:00Z">
              <w:r w:rsidRPr="007410A9">
                <w:t>5</w:t>
              </w:r>
              <w:r w:rsidRPr="007410A9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7410A9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42" w:author="Bhumika Mistry" w:date="2022-02-10T15:21:00Z">
              <w:del w:id="243" w:author="Ting Li" w:date="2022-05-06T13:56:00Z">
                <w:r w:rsidDel="008502E1">
                  <w:delText>xx/03/2022</w:delText>
                </w:r>
              </w:del>
            </w:ins>
            <w:del w:id="244" w:author="Ting Li" w:date="2022-05-06T13:56:00Z">
              <w:r w:rsidDel="008502E1">
                <w:delText>11/04/2019</w:delText>
              </w:r>
            </w:del>
          </w:p>
        </w:tc>
        <w:tc>
          <w:tcPr>
            <w:tcW w:w="2000" w:type="dxa"/>
          </w:tcPr>
          <w:p w14:paraId="49BDD339" w14:textId="370AF596" w:rsidR="000E1B6E" w:rsidRDefault="000E1B6E" w:rsidP="000E1B6E">
            <w:pPr>
              <w:pStyle w:val="Bullettext"/>
            </w:pPr>
            <w:r>
              <w:t>NZv1.</w:t>
            </w:r>
            <w:ins w:id="245" w:author="Bhumika Mistry" w:date="2022-02-10T15:22:00Z">
              <w:r>
                <w:t>1</w:t>
              </w:r>
            </w:ins>
            <w:del w:id="246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14:paraId="5BFBFB07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6C7748A" w14:textId="46DF3BB2" w:rsidR="000E1B6E" w:rsidRDefault="000E1B6E" w:rsidP="000E1B6E">
            <w:pPr>
              <w:spacing w:before="0" w:after="0"/>
            </w:pPr>
            <w:r>
              <w:t>27 Microbial Control</w:t>
            </w:r>
          </w:p>
        </w:tc>
        <w:tc>
          <w:tcPr>
            <w:tcW w:w="2000" w:type="dxa"/>
          </w:tcPr>
          <w:p w14:paraId="7CCEA1EE" w14:textId="7722EA6E" w:rsidR="000E1B6E" w:rsidRDefault="000E1B6E" w:rsidP="000E1B6E">
            <w:pPr>
              <w:pStyle w:val="Bullettext"/>
            </w:pPr>
            <w:ins w:id="247" w:author="Ting Li" w:date="2022-05-06T13:56:00Z">
              <w:r w:rsidRPr="007410A9">
                <w:t>5</w:t>
              </w:r>
              <w:r w:rsidRPr="007410A9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7410A9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48" w:author="Bhumika Mistry" w:date="2022-02-10T15:21:00Z">
              <w:del w:id="249" w:author="Ting Li" w:date="2022-05-06T13:56:00Z">
                <w:r w:rsidDel="008502E1">
                  <w:delText>xx/03/2022</w:delText>
                </w:r>
              </w:del>
            </w:ins>
            <w:del w:id="250" w:author="Ting Li" w:date="2022-05-06T13:56:00Z">
              <w:r w:rsidDel="008502E1">
                <w:delText>11/04/2019</w:delText>
              </w:r>
            </w:del>
          </w:p>
        </w:tc>
        <w:tc>
          <w:tcPr>
            <w:tcW w:w="2000" w:type="dxa"/>
          </w:tcPr>
          <w:p w14:paraId="1E271276" w14:textId="359926D7" w:rsidR="000E1B6E" w:rsidRDefault="000E1B6E" w:rsidP="000E1B6E">
            <w:pPr>
              <w:pStyle w:val="Bullettext"/>
            </w:pPr>
            <w:r>
              <w:t>NZv1.</w:t>
            </w:r>
            <w:ins w:id="251" w:author="Bhumika Mistry" w:date="2022-02-10T15:22:00Z">
              <w:r>
                <w:t>1</w:t>
              </w:r>
            </w:ins>
            <w:del w:id="252" w:author="Bhumika Mistry" w:date="2022-02-10T15:22:00Z">
              <w:r w:rsidDel="00EA0FEF">
                <w:delText>0</w:delText>
              </w:r>
            </w:del>
          </w:p>
        </w:tc>
      </w:tr>
      <w:tr w:rsidR="000E1B6E" w:rsidRPr="00360284" w14:paraId="1F3F6EBD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CDA244A" w14:textId="3445CD71" w:rsidR="000E1B6E" w:rsidRDefault="000E1B6E" w:rsidP="000E1B6E">
            <w:pPr>
              <w:spacing w:before="0" w:after="0"/>
            </w:pPr>
            <w:r>
              <w:lastRenderedPageBreak/>
              <w:t>28 Refrigerant Impacts</w:t>
            </w:r>
          </w:p>
        </w:tc>
        <w:tc>
          <w:tcPr>
            <w:tcW w:w="2000" w:type="dxa"/>
          </w:tcPr>
          <w:p w14:paraId="07AF288B" w14:textId="7FEF92AF" w:rsidR="000E1B6E" w:rsidRDefault="000E1B6E" w:rsidP="000E1B6E">
            <w:pPr>
              <w:pStyle w:val="Bullettext"/>
            </w:pPr>
            <w:ins w:id="253" w:author="Ting Li" w:date="2022-05-06T13:56:00Z">
              <w:r w:rsidRPr="007410A9">
                <w:t>5</w:t>
              </w:r>
              <w:r w:rsidRPr="007410A9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7410A9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54" w:author="Bhumika Mistry" w:date="2022-02-10T15:21:00Z">
              <w:del w:id="255" w:author="Ting Li" w:date="2022-05-06T13:56:00Z">
                <w:r w:rsidDel="008502E1">
                  <w:delText>xx/03/2022</w:delText>
                </w:r>
              </w:del>
            </w:ins>
            <w:del w:id="256" w:author="Ting Li" w:date="2022-05-06T13:56:00Z">
              <w:r w:rsidDel="008502E1">
                <w:delText>11/04/2019</w:delText>
              </w:r>
            </w:del>
          </w:p>
        </w:tc>
        <w:tc>
          <w:tcPr>
            <w:tcW w:w="2000" w:type="dxa"/>
          </w:tcPr>
          <w:p w14:paraId="65B30122" w14:textId="31E5CC5A" w:rsidR="000E1B6E" w:rsidRDefault="000E1B6E" w:rsidP="000E1B6E">
            <w:pPr>
              <w:pStyle w:val="Bullettext"/>
            </w:pPr>
            <w:r>
              <w:t>NZv1.</w:t>
            </w:r>
            <w:ins w:id="257" w:author="Bhumika Mistry" w:date="2022-02-10T15:22:00Z">
              <w:r>
                <w:t>1</w:t>
              </w:r>
            </w:ins>
            <w:del w:id="258" w:author="Bhumika Mistry" w:date="2022-02-10T15:22:00Z">
              <w:r w:rsidDel="00EA0FEF">
                <w:delText>0</w:delText>
              </w:r>
            </w:del>
          </w:p>
        </w:tc>
      </w:tr>
      <w:tr w:rsidR="00533997" w:rsidRPr="00360284" w14:paraId="1902DB0E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F880606" w14:textId="77777777" w:rsidR="00533997" w:rsidRDefault="00533997" w:rsidP="00044CDB">
            <w:pPr>
              <w:pStyle w:val="Heading3"/>
            </w:pPr>
            <w:r>
              <w:t>Innovation</w:t>
            </w:r>
          </w:p>
        </w:tc>
        <w:tc>
          <w:tcPr>
            <w:tcW w:w="2000" w:type="dxa"/>
          </w:tcPr>
          <w:p w14:paraId="005C0B52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662AF4EB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00B7FA1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D9A575E" w14:textId="24112530" w:rsidR="000E1B6E" w:rsidRDefault="000E1B6E" w:rsidP="000E1B6E">
            <w:pPr>
              <w:spacing w:before="0" w:after="0"/>
            </w:pPr>
            <w:r>
              <w:t>29.1 Innovative Technology or Process</w:t>
            </w:r>
          </w:p>
        </w:tc>
        <w:tc>
          <w:tcPr>
            <w:tcW w:w="2000" w:type="dxa"/>
          </w:tcPr>
          <w:p w14:paraId="45167C3A" w14:textId="397142DD" w:rsidR="000E1B6E" w:rsidRDefault="000E1B6E" w:rsidP="000E1B6E">
            <w:pPr>
              <w:pStyle w:val="Bullettext"/>
            </w:pPr>
            <w:ins w:id="259" w:author="Ting Li" w:date="2022-05-06T13:56:00Z">
              <w:r w:rsidRPr="00540C4A">
                <w:t>5</w:t>
              </w:r>
              <w:r w:rsidRPr="00540C4A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540C4A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60" w:author="Bhumika Mistry" w:date="2022-02-10T15:21:00Z">
              <w:del w:id="261" w:author="Ting Li" w:date="2022-05-06T13:56:00Z">
                <w:r w:rsidDel="00A729F9">
                  <w:delText>xx/03/2022</w:delText>
                </w:r>
              </w:del>
            </w:ins>
            <w:del w:id="262" w:author="Ting Li" w:date="2022-05-06T13:56:00Z">
              <w:r w:rsidDel="00A729F9">
                <w:delText>11/04/2019</w:delText>
              </w:r>
            </w:del>
          </w:p>
        </w:tc>
        <w:tc>
          <w:tcPr>
            <w:tcW w:w="2000" w:type="dxa"/>
          </w:tcPr>
          <w:p w14:paraId="0AA89710" w14:textId="0DCDE9DE" w:rsidR="000E1B6E" w:rsidRDefault="000E1B6E" w:rsidP="000E1B6E">
            <w:pPr>
              <w:pStyle w:val="Bullettext"/>
            </w:pPr>
            <w:r>
              <w:t>NZv1.</w:t>
            </w:r>
            <w:ins w:id="263" w:author="Bhumika Mistry" w:date="2022-02-10T15:24:00Z">
              <w:r>
                <w:t>1</w:t>
              </w:r>
            </w:ins>
            <w:del w:id="264" w:author="Bhumika Mistry" w:date="2022-02-10T15:24:00Z">
              <w:r w:rsidDel="00C80FA1">
                <w:delText>0</w:delText>
              </w:r>
            </w:del>
          </w:p>
        </w:tc>
      </w:tr>
      <w:tr w:rsidR="000E1B6E" w:rsidRPr="00360284" w14:paraId="582688A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D00E299" w14:textId="1713E793" w:rsidR="000E1B6E" w:rsidRDefault="000E1B6E" w:rsidP="000E1B6E">
            <w:pPr>
              <w:spacing w:before="0" w:after="0"/>
            </w:pPr>
            <w:r>
              <w:t xml:space="preserve">29.2 Market Transformation </w:t>
            </w:r>
          </w:p>
        </w:tc>
        <w:tc>
          <w:tcPr>
            <w:tcW w:w="2000" w:type="dxa"/>
          </w:tcPr>
          <w:p w14:paraId="1601D68F" w14:textId="4A21CDD3" w:rsidR="000E1B6E" w:rsidRDefault="000E1B6E" w:rsidP="000E1B6E">
            <w:pPr>
              <w:jc w:val="center"/>
            </w:pPr>
            <w:ins w:id="265" w:author="Ting Li" w:date="2022-05-06T13:56:00Z">
              <w:r w:rsidRPr="00540C4A">
                <w:t>5</w:t>
              </w:r>
              <w:r w:rsidRPr="00540C4A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540C4A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66" w:author="Bhumika Mistry" w:date="2022-02-10T15:21:00Z">
              <w:del w:id="267" w:author="Ting Li" w:date="2022-05-06T13:56:00Z">
                <w:r w:rsidDel="00A729F9">
                  <w:delText>xx/03/2022</w:delText>
                </w:r>
              </w:del>
            </w:ins>
            <w:del w:id="268" w:author="Ting Li" w:date="2022-05-06T13:56:00Z">
              <w:r w:rsidDel="00A729F9">
                <w:delText>11/04/2019</w:delText>
              </w:r>
            </w:del>
          </w:p>
        </w:tc>
        <w:tc>
          <w:tcPr>
            <w:tcW w:w="2000" w:type="dxa"/>
          </w:tcPr>
          <w:p w14:paraId="5F90FC29" w14:textId="4FBB71A5" w:rsidR="000E1B6E" w:rsidRDefault="000E1B6E" w:rsidP="000E1B6E">
            <w:pPr>
              <w:jc w:val="center"/>
            </w:pPr>
            <w:r>
              <w:t>NZv1.</w:t>
            </w:r>
            <w:ins w:id="269" w:author="Bhumika Mistry" w:date="2022-02-10T15:24:00Z">
              <w:r>
                <w:t>1</w:t>
              </w:r>
            </w:ins>
            <w:del w:id="270" w:author="Bhumika Mistry" w:date="2022-02-10T15:24:00Z">
              <w:r w:rsidDel="00C80FA1">
                <w:delText>0</w:delText>
              </w:r>
            </w:del>
          </w:p>
        </w:tc>
      </w:tr>
      <w:tr w:rsidR="000E1B6E" w:rsidRPr="00360284" w14:paraId="772FEB6E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956137D" w14:textId="2564322F" w:rsidR="000E1B6E" w:rsidRDefault="000E1B6E" w:rsidP="000E1B6E">
            <w:pPr>
              <w:spacing w:before="0" w:after="0"/>
            </w:pPr>
            <w:r>
              <w:t>29.3 Improving on Green Star Benchmarks</w:t>
            </w:r>
          </w:p>
        </w:tc>
        <w:tc>
          <w:tcPr>
            <w:tcW w:w="2000" w:type="dxa"/>
          </w:tcPr>
          <w:p w14:paraId="5636768E" w14:textId="149676E8" w:rsidR="000E1B6E" w:rsidRDefault="000E1B6E" w:rsidP="000E1B6E">
            <w:pPr>
              <w:jc w:val="center"/>
            </w:pPr>
            <w:ins w:id="271" w:author="Ting Li" w:date="2022-05-06T13:56:00Z">
              <w:r w:rsidRPr="00540C4A">
                <w:t>5</w:t>
              </w:r>
              <w:r w:rsidRPr="00540C4A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540C4A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72" w:author="Bhumika Mistry" w:date="2022-02-10T15:22:00Z">
              <w:del w:id="273" w:author="Ting Li" w:date="2022-05-06T13:56:00Z">
                <w:r w:rsidDel="00A729F9">
                  <w:delText>xx/03/2022</w:delText>
                </w:r>
              </w:del>
            </w:ins>
            <w:del w:id="274" w:author="Ting Li" w:date="2022-05-06T13:56:00Z">
              <w:r w:rsidDel="00A729F9">
                <w:delText>11/04/2019</w:delText>
              </w:r>
            </w:del>
          </w:p>
        </w:tc>
        <w:tc>
          <w:tcPr>
            <w:tcW w:w="2000" w:type="dxa"/>
          </w:tcPr>
          <w:p w14:paraId="026EFEC1" w14:textId="6E203FDA" w:rsidR="000E1B6E" w:rsidRDefault="000E1B6E" w:rsidP="000E1B6E">
            <w:pPr>
              <w:jc w:val="center"/>
            </w:pPr>
            <w:r>
              <w:t>NZv1.</w:t>
            </w:r>
            <w:ins w:id="275" w:author="Bhumika Mistry" w:date="2022-02-10T15:24:00Z">
              <w:r>
                <w:t>1</w:t>
              </w:r>
            </w:ins>
            <w:del w:id="276" w:author="Bhumika Mistry" w:date="2022-02-10T15:24:00Z">
              <w:r w:rsidDel="00BE16CB">
                <w:delText>0</w:delText>
              </w:r>
            </w:del>
          </w:p>
        </w:tc>
      </w:tr>
      <w:tr w:rsidR="000E1B6E" w:rsidRPr="00360284" w14:paraId="0BE7851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467D972" w14:textId="738F4BB1" w:rsidR="000E1B6E" w:rsidRDefault="000E1B6E" w:rsidP="000E1B6E">
            <w:pPr>
              <w:spacing w:before="0" w:after="0"/>
            </w:pPr>
            <w:r>
              <w:t>29.4 Innovation Challenges</w:t>
            </w:r>
          </w:p>
        </w:tc>
        <w:tc>
          <w:tcPr>
            <w:tcW w:w="2000" w:type="dxa"/>
          </w:tcPr>
          <w:p w14:paraId="1F0DA5FC" w14:textId="3F389FB3" w:rsidR="000E1B6E" w:rsidRDefault="000E1B6E" w:rsidP="000E1B6E">
            <w:pPr>
              <w:jc w:val="center"/>
            </w:pPr>
            <w:ins w:id="277" w:author="Ting Li" w:date="2022-05-06T13:56:00Z">
              <w:r w:rsidRPr="00540C4A">
                <w:t>5</w:t>
              </w:r>
              <w:r w:rsidRPr="00540C4A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540C4A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78" w:author="Bhumika Mistry" w:date="2022-02-10T15:22:00Z">
              <w:del w:id="279" w:author="Ting Li" w:date="2022-05-06T13:56:00Z">
                <w:r w:rsidDel="00A729F9">
                  <w:delText>xx/03/2022</w:delText>
                </w:r>
              </w:del>
            </w:ins>
            <w:del w:id="280" w:author="Ting Li" w:date="2022-05-06T13:56:00Z">
              <w:r w:rsidDel="00A729F9">
                <w:delText>11/04/2019</w:delText>
              </w:r>
            </w:del>
          </w:p>
        </w:tc>
        <w:tc>
          <w:tcPr>
            <w:tcW w:w="2000" w:type="dxa"/>
          </w:tcPr>
          <w:p w14:paraId="69A57788" w14:textId="4C1CDB25" w:rsidR="000E1B6E" w:rsidRDefault="000E1B6E" w:rsidP="000E1B6E">
            <w:pPr>
              <w:jc w:val="center"/>
            </w:pPr>
            <w:r>
              <w:t>NZv1.</w:t>
            </w:r>
            <w:ins w:id="281" w:author="Bhumika Mistry" w:date="2022-02-10T15:25:00Z">
              <w:r>
                <w:t>1</w:t>
              </w:r>
            </w:ins>
            <w:del w:id="282" w:author="Bhumika Mistry" w:date="2022-02-10T15:25:00Z">
              <w:r w:rsidDel="00BE16CB">
                <w:delText>0</w:delText>
              </w:r>
            </w:del>
          </w:p>
        </w:tc>
      </w:tr>
      <w:tr w:rsidR="000E1B6E" w:rsidRPr="00360284" w14:paraId="68A5C43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BE946F4" w14:textId="1D6EBAF2" w:rsidR="000E1B6E" w:rsidRDefault="000E1B6E" w:rsidP="000E1B6E">
            <w:pPr>
              <w:spacing w:before="0" w:after="0"/>
            </w:pPr>
            <w:r>
              <w:t>29.5 Global Sustainability</w:t>
            </w:r>
          </w:p>
        </w:tc>
        <w:tc>
          <w:tcPr>
            <w:tcW w:w="2000" w:type="dxa"/>
          </w:tcPr>
          <w:p w14:paraId="4F53CDB0" w14:textId="590BA426" w:rsidR="000E1B6E" w:rsidRDefault="000E1B6E" w:rsidP="000E1B6E">
            <w:pPr>
              <w:jc w:val="center"/>
            </w:pPr>
            <w:ins w:id="283" w:author="Ting Li" w:date="2022-05-06T13:56:00Z">
              <w:r w:rsidRPr="00540C4A">
                <w:t>5</w:t>
              </w:r>
              <w:r w:rsidRPr="00540C4A">
                <w:rPr>
                  <w:rFonts w:ascii="Microsoft YaHei" w:eastAsia="Microsoft YaHei" w:hAnsi="Microsoft YaHei" w:cs="Microsoft YaHei" w:hint="eastAsia"/>
                  <w:lang w:eastAsia="zh-CN"/>
                </w:rPr>
                <w:t>/</w:t>
              </w:r>
              <w:r w:rsidRPr="00540C4A">
                <w:rPr>
                  <w:rFonts w:ascii="Microsoft YaHei" w:eastAsia="Microsoft YaHei" w:hAnsi="Microsoft YaHei" w:cs="Microsoft YaHei"/>
                  <w:lang w:eastAsia="zh-CN"/>
                </w:rPr>
                <w:t>2022</w:t>
              </w:r>
            </w:ins>
            <w:ins w:id="284" w:author="Bhumika Mistry" w:date="2022-02-10T15:22:00Z">
              <w:del w:id="285" w:author="Ting Li" w:date="2022-05-06T13:56:00Z">
                <w:r w:rsidDel="00A729F9">
                  <w:delText>xx/03/2022</w:delText>
                </w:r>
              </w:del>
            </w:ins>
            <w:del w:id="286" w:author="Ting Li" w:date="2022-05-06T13:56:00Z">
              <w:r w:rsidDel="00A729F9">
                <w:delText>11/04/2019</w:delText>
              </w:r>
            </w:del>
          </w:p>
        </w:tc>
        <w:tc>
          <w:tcPr>
            <w:tcW w:w="2000" w:type="dxa"/>
          </w:tcPr>
          <w:p w14:paraId="5D06CAFA" w14:textId="69456FED" w:rsidR="000E1B6E" w:rsidRDefault="000E1B6E" w:rsidP="000E1B6E">
            <w:pPr>
              <w:jc w:val="center"/>
            </w:pPr>
            <w:r>
              <w:t>NZv1.</w:t>
            </w:r>
            <w:ins w:id="287" w:author="Bhumika Mistry" w:date="2022-02-10T15:25:00Z">
              <w:r>
                <w:t>1</w:t>
              </w:r>
            </w:ins>
            <w:del w:id="288" w:author="Bhumika Mistry" w:date="2022-02-10T15:25:00Z">
              <w:r w:rsidDel="00BE16CB">
                <w:delText>0</w:delText>
              </w:r>
            </w:del>
          </w:p>
        </w:tc>
      </w:tr>
    </w:tbl>
    <w:p w14:paraId="3A6470CE" w14:textId="77777777" w:rsidR="00D144BE" w:rsidRDefault="00D144BE" w:rsidP="00044CDB">
      <w:pPr>
        <w:pStyle w:val="Heading3"/>
      </w:pPr>
    </w:p>
    <w:sectPr w:rsidR="00D144B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7E838" w14:textId="77777777" w:rsidR="006310FD" w:rsidRDefault="006310FD" w:rsidP="00AE6AC6">
      <w:pPr>
        <w:spacing w:before="0" w:after="0" w:line="240" w:lineRule="auto"/>
      </w:pPr>
      <w:r>
        <w:separator/>
      </w:r>
    </w:p>
  </w:endnote>
  <w:endnote w:type="continuationSeparator" w:id="0">
    <w:p w14:paraId="6254C2C8" w14:textId="77777777" w:rsidR="006310FD" w:rsidRDefault="006310FD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0BCEB" w14:textId="77777777" w:rsidR="006450C6" w:rsidRDefault="006450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9765" w14:textId="13042FAE" w:rsidR="00AE6AC6" w:rsidRDefault="006450C6">
    <w:pPr>
      <w:pStyle w:val="Footer"/>
    </w:pPr>
    <w:ins w:id="291" w:author="Ting Li" w:date="2022-05-06T13:57:00Z">
      <w:r>
        <w:rPr>
          <w:noProof/>
        </w:rPr>
        <w:drawing>
          <wp:anchor distT="0" distB="0" distL="114300" distR="114300" simplePos="0" relativeHeight="251658240" behindDoc="1" locked="0" layoutInCell="1" allowOverlap="1" wp14:anchorId="3DF8D829" wp14:editId="07AA990C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411200" cy="331957"/>
            <wp:effectExtent l="0" t="0" r="0" b="0"/>
            <wp:wrapTight wrapText="bothSides">
              <wp:wrapPolygon edited="0">
                <wp:start x="1458" y="0"/>
                <wp:lineTo x="0" y="8690"/>
                <wp:lineTo x="0" y="19862"/>
                <wp:lineTo x="21289" y="19862"/>
                <wp:lineTo x="21289" y="0"/>
                <wp:lineTo x="1458" y="0"/>
              </wp:wrapPolygon>
            </wp:wrapTight>
            <wp:docPr id="1" name="Picture 1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 with low confidenc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200" cy="3319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FC0847">
      <w:rPr>
        <w:noProof/>
      </w:rPr>
      <w:drawing>
        <wp:inline distT="0" distB="0" distL="0" distR="0" wp14:anchorId="4DD74306" wp14:editId="00160F47">
          <wp:extent cx="1409700" cy="25656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476" cy="26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B24D" w14:textId="77777777" w:rsidR="006450C6" w:rsidRDefault="006450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AACB" w14:textId="77777777" w:rsidR="006310FD" w:rsidRDefault="006310FD" w:rsidP="00AE6AC6">
      <w:pPr>
        <w:spacing w:before="0" w:after="0" w:line="240" w:lineRule="auto"/>
      </w:pPr>
      <w:r>
        <w:separator/>
      </w:r>
    </w:p>
  </w:footnote>
  <w:footnote w:type="continuationSeparator" w:id="0">
    <w:p w14:paraId="213BB2E6" w14:textId="77777777" w:rsidR="006310FD" w:rsidRDefault="006310FD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70077" w14:textId="77777777" w:rsidR="006450C6" w:rsidRDefault="006450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A8CB" w14:textId="1DEC4364" w:rsidR="003D5016" w:rsidRDefault="003D5016" w:rsidP="003D501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4701B5">
      <w:rPr>
        <w:sz w:val="16"/>
        <w:szCs w:val="16"/>
        <w:lang w:val="en-US"/>
      </w:rPr>
      <w:t>NZv1.</w:t>
    </w:r>
    <w:ins w:id="289" w:author="Bhumika Mistry" w:date="2022-02-10T13:57:00Z">
      <w:r w:rsidR="00044CDB">
        <w:rPr>
          <w:sz w:val="16"/>
          <w:szCs w:val="16"/>
          <w:lang w:val="en-US"/>
        </w:rPr>
        <w:t>1</w:t>
      </w:r>
    </w:ins>
    <w:del w:id="290" w:author="Bhumika Mistry" w:date="2022-02-10T13:57:00Z">
      <w:r w:rsidR="004701B5" w:rsidDel="00044CDB">
        <w:rPr>
          <w:sz w:val="16"/>
          <w:szCs w:val="16"/>
          <w:lang w:val="en-US"/>
        </w:rPr>
        <w:delText>0</w:delText>
      </w:r>
    </w:del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45251D">
      <w:rPr>
        <w:sz w:val="16"/>
        <w:szCs w:val="16"/>
        <w:lang w:val="en-US"/>
      </w:rPr>
      <w:t>Change Log</w:t>
    </w:r>
  </w:p>
  <w:p w14:paraId="092F4C64" w14:textId="77777777" w:rsidR="003D5016" w:rsidRDefault="003D50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FB988" w14:textId="77777777" w:rsidR="006450C6" w:rsidRDefault="006450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821323">
    <w:abstractNumId w:val="10"/>
  </w:num>
  <w:num w:numId="2" w16cid:durableId="1767070518">
    <w:abstractNumId w:val="11"/>
  </w:num>
  <w:num w:numId="3" w16cid:durableId="1396196077">
    <w:abstractNumId w:val="12"/>
  </w:num>
  <w:num w:numId="4" w16cid:durableId="777405779">
    <w:abstractNumId w:val="13"/>
  </w:num>
  <w:num w:numId="5" w16cid:durableId="1561281304">
    <w:abstractNumId w:val="14"/>
  </w:num>
  <w:num w:numId="6" w16cid:durableId="655688938">
    <w:abstractNumId w:val="16"/>
  </w:num>
  <w:num w:numId="7" w16cid:durableId="330917583">
    <w:abstractNumId w:val="23"/>
  </w:num>
  <w:num w:numId="8" w16cid:durableId="466440201">
    <w:abstractNumId w:val="21"/>
  </w:num>
  <w:num w:numId="9" w16cid:durableId="1770395782">
    <w:abstractNumId w:val="29"/>
  </w:num>
  <w:num w:numId="10" w16cid:durableId="1112163297">
    <w:abstractNumId w:val="28"/>
  </w:num>
  <w:num w:numId="11" w16cid:durableId="772553355">
    <w:abstractNumId w:val="26"/>
  </w:num>
  <w:num w:numId="12" w16cid:durableId="1494103450">
    <w:abstractNumId w:val="19"/>
  </w:num>
  <w:num w:numId="13" w16cid:durableId="1345984122">
    <w:abstractNumId w:val="17"/>
  </w:num>
  <w:num w:numId="14" w16cid:durableId="1065224775">
    <w:abstractNumId w:val="18"/>
  </w:num>
  <w:num w:numId="15" w16cid:durableId="72090793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86105517">
    <w:abstractNumId w:val="9"/>
  </w:num>
  <w:num w:numId="17" w16cid:durableId="819425652">
    <w:abstractNumId w:val="7"/>
  </w:num>
  <w:num w:numId="18" w16cid:durableId="1248421390">
    <w:abstractNumId w:val="6"/>
  </w:num>
  <w:num w:numId="19" w16cid:durableId="1474525979">
    <w:abstractNumId w:val="5"/>
  </w:num>
  <w:num w:numId="20" w16cid:durableId="763258238">
    <w:abstractNumId w:val="4"/>
  </w:num>
  <w:num w:numId="21" w16cid:durableId="1434670880">
    <w:abstractNumId w:val="8"/>
  </w:num>
  <w:num w:numId="22" w16cid:durableId="953707316">
    <w:abstractNumId w:val="3"/>
  </w:num>
  <w:num w:numId="23" w16cid:durableId="1727945894">
    <w:abstractNumId w:val="2"/>
  </w:num>
  <w:num w:numId="24" w16cid:durableId="2026710103">
    <w:abstractNumId w:val="1"/>
  </w:num>
  <w:num w:numId="25" w16cid:durableId="427772610">
    <w:abstractNumId w:val="0"/>
  </w:num>
  <w:num w:numId="26" w16cid:durableId="1148278114">
    <w:abstractNumId w:val="31"/>
  </w:num>
  <w:num w:numId="27" w16cid:durableId="1330668935">
    <w:abstractNumId w:val="25"/>
  </w:num>
  <w:num w:numId="28" w16cid:durableId="817578867">
    <w:abstractNumId w:val="20"/>
  </w:num>
  <w:num w:numId="29" w16cid:durableId="916591307">
    <w:abstractNumId w:val="27"/>
  </w:num>
  <w:num w:numId="30" w16cid:durableId="199749253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71265730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89122993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91056434">
    <w:abstractNumId w:val="30"/>
  </w:num>
  <w:num w:numId="34" w16cid:durableId="1551847367">
    <w:abstractNumId w:val="32"/>
  </w:num>
  <w:num w:numId="35" w16cid:durableId="641814447">
    <w:abstractNumId w:val="24"/>
  </w:num>
  <w:num w:numId="36" w16cid:durableId="1829442977">
    <w:abstractNumId w:val="22"/>
  </w:num>
  <w:num w:numId="37" w16cid:durableId="157280860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humika Mistry">
    <w15:presenceInfo w15:providerId="AD" w15:userId="S::Bhumika.mistry@nzgbc.org.nz::4d33aa37-f547-41e5-8061-cc2e626b3ff5"/>
  </w15:person>
  <w15:person w15:author="Ting Li">
    <w15:presenceInfo w15:providerId="AD" w15:userId="S::ting.li@nzgbc.org.nz::462ae957-380f-4921-984b-82e067252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1NzI0MTM2MTQ3NzJS0lEKTi0uzszPAykwqgUAw/tfFywAAAA="/>
  </w:docVars>
  <w:rsids>
    <w:rsidRoot w:val="005B114A"/>
    <w:rsid w:val="00003D43"/>
    <w:rsid w:val="000120A1"/>
    <w:rsid w:val="00015B85"/>
    <w:rsid w:val="00017B56"/>
    <w:rsid w:val="0002622D"/>
    <w:rsid w:val="00041305"/>
    <w:rsid w:val="000414A1"/>
    <w:rsid w:val="00044CDB"/>
    <w:rsid w:val="000B0111"/>
    <w:rsid w:val="000E1B6E"/>
    <w:rsid w:val="000F5602"/>
    <w:rsid w:val="00145EF1"/>
    <w:rsid w:val="00155FD6"/>
    <w:rsid w:val="00166528"/>
    <w:rsid w:val="001A76C9"/>
    <w:rsid w:val="001C087A"/>
    <w:rsid w:val="001C55B2"/>
    <w:rsid w:val="001E0F9B"/>
    <w:rsid w:val="002038E5"/>
    <w:rsid w:val="00224754"/>
    <w:rsid w:val="00253282"/>
    <w:rsid w:val="0025632D"/>
    <w:rsid w:val="0026389D"/>
    <w:rsid w:val="00291D61"/>
    <w:rsid w:val="002A37EC"/>
    <w:rsid w:val="002B1FC4"/>
    <w:rsid w:val="002D18B8"/>
    <w:rsid w:val="00310BB0"/>
    <w:rsid w:val="00313F06"/>
    <w:rsid w:val="00343B85"/>
    <w:rsid w:val="00367E2F"/>
    <w:rsid w:val="00376F70"/>
    <w:rsid w:val="00385775"/>
    <w:rsid w:val="00386BF8"/>
    <w:rsid w:val="0039210C"/>
    <w:rsid w:val="003B2394"/>
    <w:rsid w:val="003B3250"/>
    <w:rsid w:val="003C5B76"/>
    <w:rsid w:val="003D5016"/>
    <w:rsid w:val="00415DAA"/>
    <w:rsid w:val="00421258"/>
    <w:rsid w:val="0042197C"/>
    <w:rsid w:val="00441FDE"/>
    <w:rsid w:val="00443526"/>
    <w:rsid w:val="0045251D"/>
    <w:rsid w:val="004701B5"/>
    <w:rsid w:val="00472B70"/>
    <w:rsid w:val="0049202C"/>
    <w:rsid w:val="004F0C09"/>
    <w:rsid w:val="004F2472"/>
    <w:rsid w:val="005205F4"/>
    <w:rsid w:val="00533997"/>
    <w:rsid w:val="00541EA8"/>
    <w:rsid w:val="00543FCE"/>
    <w:rsid w:val="005621B6"/>
    <w:rsid w:val="00577D2A"/>
    <w:rsid w:val="00582A1D"/>
    <w:rsid w:val="00583A65"/>
    <w:rsid w:val="005868F8"/>
    <w:rsid w:val="005959BE"/>
    <w:rsid w:val="005B114A"/>
    <w:rsid w:val="005C2F1A"/>
    <w:rsid w:val="005C34D2"/>
    <w:rsid w:val="005C544E"/>
    <w:rsid w:val="005C692B"/>
    <w:rsid w:val="005E267B"/>
    <w:rsid w:val="006045E0"/>
    <w:rsid w:val="00604A7D"/>
    <w:rsid w:val="00610B9D"/>
    <w:rsid w:val="00613DAF"/>
    <w:rsid w:val="006215F7"/>
    <w:rsid w:val="006310FD"/>
    <w:rsid w:val="006450C6"/>
    <w:rsid w:val="00696088"/>
    <w:rsid w:val="006B3D65"/>
    <w:rsid w:val="006B6118"/>
    <w:rsid w:val="006C09EF"/>
    <w:rsid w:val="006D3C47"/>
    <w:rsid w:val="00710354"/>
    <w:rsid w:val="00730FB1"/>
    <w:rsid w:val="0075170B"/>
    <w:rsid w:val="00752376"/>
    <w:rsid w:val="007537EB"/>
    <w:rsid w:val="007553A2"/>
    <w:rsid w:val="0077279B"/>
    <w:rsid w:val="007772D5"/>
    <w:rsid w:val="00786C20"/>
    <w:rsid w:val="00791C95"/>
    <w:rsid w:val="007C00BA"/>
    <w:rsid w:val="007E22A9"/>
    <w:rsid w:val="00805862"/>
    <w:rsid w:val="00822B81"/>
    <w:rsid w:val="00830329"/>
    <w:rsid w:val="00833D8E"/>
    <w:rsid w:val="00841903"/>
    <w:rsid w:val="0085357A"/>
    <w:rsid w:val="0086343F"/>
    <w:rsid w:val="00873D2B"/>
    <w:rsid w:val="008C02C2"/>
    <w:rsid w:val="008D2570"/>
    <w:rsid w:val="008E2EB8"/>
    <w:rsid w:val="009173CC"/>
    <w:rsid w:val="00941D1F"/>
    <w:rsid w:val="00950859"/>
    <w:rsid w:val="00955DBE"/>
    <w:rsid w:val="009906D5"/>
    <w:rsid w:val="009A13BF"/>
    <w:rsid w:val="009E382D"/>
    <w:rsid w:val="009E45D5"/>
    <w:rsid w:val="00A14DE0"/>
    <w:rsid w:val="00A207CE"/>
    <w:rsid w:val="00A45B94"/>
    <w:rsid w:val="00A61BD7"/>
    <w:rsid w:val="00A678D5"/>
    <w:rsid w:val="00A67B04"/>
    <w:rsid w:val="00A77B3E"/>
    <w:rsid w:val="00AA2E9F"/>
    <w:rsid w:val="00AD7849"/>
    <w:rsid w:val="00AE6AC6"/>
    <w:rsid w:val="00AF437B"/>
    <w:rsid w:val="00B04026"/>
    <w:rsid w:val="00B16241"/>
    <w:rsid w:val="00B16DCA"/>
    <w:rsid w:val="00B43004"/>
    <w:rsid w:val="00B51F03"/>
    <w:rsid w:val="00B559E0"/>
    <w:rsid w:val="00B6105E"/>
    <w:rsid w:val="00B653DA"/>
    <w:rsid w:val="00B861C8"/>
    <w:rsid w:val="00BA2E9A"/>
    <w:rsid w:val="00BC1D56"/>
    <w:rsid w:val="00BD6038"/>
    <w:rsid w:val="00BE16CB"/>
    <w:rsid w:val="00C172F4"/>
    <w:rsid w:val="00C175D8"/>
    <w:rsid w:val="00C264EA"/>
    <w:rsid w:val="00C317BB"/>
    <w:rsid w:val="00C35CDB"/>
    <w:rsid w:val="00C423D7"/>
    <w:rsid w:val="00C80FA1"/>
    <w:rsid w:val="00C95F04"/>
    <w:rsid w:val="00CA175C"/>
    <w:rsid w:val="00CA58ED"/>
    <w:rsid w:val="00CD0818"/>
    <w:rsid w:val="00D144BE"/>
    <w:rsid w:val="00D15333"/>
    <w:rsid w:val="00D16C85"/>
    <w:rsid w:val="00D17E49"/>
    <w:rsid w:val="00D20DA9"/>
    <w:rsid w:val="00D34A57"/>
    <w:rsid w:val="00D55E65"/>
    <w:rsid w:val="00D70E27"/>
    <w:rsid w:val="00D72115"/>
    <w:rsid w:val="00D80EAC"/>
    <w:rsid w:val="00DA27D3"/>
    <w:rsid w:val="00DB2326"/>
    <w:rsid w:val="00DF0E45"/>
    <w:rsid w:val="00DF4B97"/>
    <w:rsid w:val="00E15F6B"/>
    <w:rsid w:val="00E51670"/>
    <w:rsid w:val="00E52F47"/>
    <w:rsid w:val="00E63EF6"/>
    <w:rsid w:val="00E70DB1"/>
    <w:rsid w:val="00E835BA"/>
    <w:rsid w:val="00E86186"/>
    <w:rsid w:val="00EA0FEF"/>
    <w:rsid w:val="00EC4E1C"/>
    <w:rsid w:val="00EE0752"/>
    <w:rsid w:val="00EE0BDF"/>
    <w:rsid w:val="00F21995"/>
    <w:rsid w:val="00F26543"/>
    <w:rsid w:val="00F43E46"/>
    <w:rsid w:val="00F93D08"/>
    <w:rsid w:val="00FB2507"/>
    <w:rsid w:val="00FC084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FF05E8"/>
  <w15:docId w15:val="{1FA6DB29-796E-46EF-A822-90013898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044CDB"/>
    <w:pPr>
      <w:keepNext/>
      <w:spacing w:before="240" w:line="240" w:lineRule="auto"/>
      <w:outlineLvl w:val="1"/>
      <w:pPrChange w:id="0" w:author="Bhumika Mistry" w:date="2022-02-10T13:57:00Z">
        <w:pPr>
          <w:keepNext/>
          <w:spacing w:before="240" w:after="120"/>
          <w:outlineLvl w:val="1"/>
        </w:pPr>
      </w:pPrChange>
    </w:pPr>
    <w:rPr>
      <w:rFonts w:eastAsia="Times New Roman"/>
      <w:caps/>
      <w:noProof/>
      <w:color w:val="365F91" w:themeColor="accent1" w:themeShade="BF"/>
      <w:sz w:val="44"/>
      <w:szCs w:val="44"/>
      <w:rPrChange w:id="0" w:author="Bhumika Mistry" w:date="2022-02-10T13:57:00Z">
        <w:rPr>
          <w:rFonts w:ascii="Arial" w:hAnsi="Arial" w:cs="Arial"/>
          <w:caps/>
          <w:noProof/>
          <w:color w:val="365F91" w:themeColor="accent1" w:themeShade="BF"/>
          <w:sz w:val="44"/>
          <w:szCs w:val="44"/>
          <w:lang w:val="en-AU" w:eastAsia="en-US" w:bidi="ar-SA"/>
        </w:rPr>
      </w:rPrChange>
    </w:rPr>
  </w:style>
  <w:style w:type="paragraph" w:styleId="Heading3">
    <w:name w:val="heading 3"/>
    <w:basedOn w:val="Normal"/>
    <w:next w:val="Normal"/>
    <w:link w:val="Heading3Char"/>
    <w:autoRedefine/>
    <w:qFormat/>
    <w:rsid w:val="00044CDB"/>
    <w:pPr>
      <w:keepNext/>
      <w:spacing w:before="240" w:line="240" w:lineRule="auto"/>
      <w:outlineLvl w:val="2"/>
      <w:pPrChange w:id="1" w:author="Bhumika Mistry" w:date="2022-02-10T13:58:00Z">
        <w:pPr>
          <w:keepNext/>
          <w:spacing w:before="240" w:after="120"/>
          <w:outlineLvl w:val="2"/>
        </w:pPr>
      </w:pPrChange>
    </w:pPr>
    <w:rPr>
      <w:caps/>
      <w:color w:val="365F91" w:themeColor="accent1" w:themeShade="BF"/>
      <w:sz w:val="28"/>
      <w:szCs w:val="28"/>
      <w:rPrChange w:id="1" w:author="Bhumika Mistry" w:date="2022-02-10T13:58:00Z">
        <w:rPr>
          <w:rFonts w:ascii="Arial" w:eastAsia="Arial" w:hAnsi="Arial" w:cs="Arial"/>
          <w:caps/>
          <w:color w:val="365F91" w:themeColor="accent1" w:themeShade="BF"/>
          <w:sz w:val="28"/>
          <w:szCs w:val="28"/>
          <w:lang w:val="en-AU" w:eastAsia="en-US" w:bidi="ar-SA"/>
        </w:rPr>
      </w:rPrChange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E1B6E"/>
    <w:pPr>
      <w:jc w:val="center"/>
      <w:pPrChange w:id="2" w:author="Ting Li" w:date="2022-05-06T13:56:00Z">
        <w:pPr>
          <w:numPr>
            <w:numId w:val="32"/>
          </w:numPr>
          <w:tabs>
            <w:tab w:val="num" w:pos="0"/>
          </w:tabs>
          <w:spacing w:before="120" w:after="120" w:line="276" w:lineRule="auto"/>
          <w:ind w:left="360" w:hanging="360"/>
        </w:pPr>
      </w:pPrChange>
    </w:pPr>
    <w:rPr>
      <w:rPrChange w:id="2" w:author="Ting Li" w:date="2022-05-06T13:56:00Z">
        <w:rPr>
          <w:rFonts w:ascii="Arial" w:eastAsia="Arial" w:hAnsi="Arial" w:cs="Arial"/>
          <w:color w:val="000000"/>
          <w:szCs w:val="22"/>
          <w:lang w:val="en-AU" w:eastAsia="en-US" w:bidi="ar-SA"/>
        </w:rPr>
      </w:rPrChange>
    </w:rPr>
  </w:style>
  <w:style w:type="character" w:customStyle="1" w:styleId="BullettextChar">
    <w:name w:val="Bullet text Char"/>
    <w:basedOn w:val="DefaultParagraphFont"/>
    <w:link w:val="Bullettext"/>
    <w:rsid w:val="000E1B6E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044CDB"/>
    <w:rPr>
      <w:rFonts w:ascii="Arial" w:hAnsi="Arial" w:cs="Arial"/>
      <w:caps/>
      <w:noProof/>
      <w:color w:val="365F91" w:themeColor="accent1" w:themeShade="BF"/>
      <w:sz w:val="44"/>
      <w:szCs w:val="44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044CDB"/>
    <w:rPr>
      <w:rFonts w:ascii="Arial" w:eastAsia="Arial" w:hAnsi="Arial" w:cs="Arial"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472B70"/>
    <w:rPr>
      <w:color w:val="4F6228" w:themeColor="accent3" w:themeShade="80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  <w:style w:type="paragraph" w:customStyle="1" w:styleId="Criterion">
    <w:name w:val="Criterion"/>
    <w:basedOn w:val="Heading3"/>
    <w:link w:val="CriterionChar"/>
    <w:autoRedefine/>
    <w:qFormat/>
    <w:rsid w:val="0045251D"/>
    <w:pPr>
      <w:tabs>
        <w:tab w:val="left" w:pos="142"/>
      </w:tabs>
      <w:ind w:left="720" w:hanging="720"/>
    </w:pPr>
    <w:rPr>
      <w:bCs/>
      <w:color w:val="FFC10E"/>
    </w:rPr>
  </w:style>
  <w:style w:type="character" w:customStyle="1" w:styleId="CriterionChar">
    <w:name w:val="Criterion Char"/>
    <w:basedOn w:val="DefaultParagraphFont"/>
    <w:link w:val="Criterion"/>
    <w:rsid w:val="0045251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D7211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D721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72115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D72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72115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A37EC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7A5387C-CF0A-48FB-865F-67CEB9A45310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a5091d4f-8901-46df-85f4-029614b39d2e"/>
    <ds:schemaRef ds:uri="52985c86-f8c2-4ffb-9ed4-056f10e7bf99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9058F03-7AED-4021-B0F9-80986905D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40CC91-34D1-4ADC-9E23-086DF8DC83D1}"/>
</file>

<file path=customXml/itemProps4.xml><?xml version="1.0" encoding="utf-8"?>
<ds:datastoreItem xmlns:ds="http://schemas.openxmlformats.org/officeDocument/2006/customXml" ds:itemID="{9DC9FB7C-E79A-4DDB-B430-054A361E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256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44</cp:revision>
  <cp:lastPrinted>2014-10-22T23:22:00Z</cp:lastPrinted>
  <dcterms:created xsi:type="dcterms:W3CDTF">2017-07-04T00:10:00Z</dcterms:created>
  <dcterms:modified xsi:type="dcterms:W3CDTF">2022-05-06T01:57:00Z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9400</vt:r8>
  </property>
</Properties>
</file>